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82EA" w14:textId="2C53BA45" w:rsidR="00820B00" w:rsidRDefault="00820B00" w:rsidP="00EF2637">
      <w:pPr>
        <w:pStyle w:val="Title"/>
      </w:pPr>
      <w:bookmarkStart w:id="0" w:name="OLE_LINK64"/>
      <w:r>
        <w:br/>
      </w:r>
      <w:bookmarkStart w:id="1" w:name="_Toc104480479"/>
      <w:r w:rsidR="00F52D1C">
        <w:t>Profile</w:t>
      </w:r>
      <w:r>
        <w:t xml:space="preserve"> Requirements List</w:t>
      </w:r>
      <w:bookmarkEnd w:id="1"/>
      <w:r w:rsidR="00E80A16" w:rsidDel="00E80A16">
        <w:t xml:space="preserve"> </w:t>
      </w:r>
      <w:r w:rsidR="006043F0">
        <w:t>for ISO 15784-2</w:t>
      </w:r>
    </w:p>
    <w:p w14:paraId="52611EEE" w14:textId="1E37982D" w:rsidR="00F52D1C" w:rsidRDefault="00F52D1C" w:rsidP="00EF2637">
      <w:pPr>
        <w:pStyle w:val="Heading1"/>
      </w:pPr>
      <w:bookmarkStart w:id="2" w:name="_Toc104480480"/>
      <w:r>
        <w:t>Introduction</w:t>
      </w:r>
      <w:bookmarkEnd w:id="2"/>
    </w:p>
    <w:p w14:paraId="0222048B" w14:textId="0EDFCCA0" w:rsidR="001555BE" w:rsidRPr="001555BE" w:rsidRDefault="001555BE" w:rsidP="001555BE">
      <w:pPr>
        <w:pStyle w:val="Heading2"/>
      </w:pPr>
      <w:r>
        <w:t>General</w:t>
      </w:r>
    </w:p>
    <w:p w14:paraId="55D5BEBA" w14:textId="46577298" w:rsidR="00F52D1C" w:rsidRDefault="00F52D1C" w:rsidP="00F52D1C">
      <w:pPr>
        <w:rPr>
          <w:lang w:val="en-US"/>
        </w:rPr>
      </w:pPr>
      <w:r>
        <w:rPr>
          <w:lang w:val="en-US"/>
        </w:rPr>
        <w:t xml:space="preserve">This </w:t>
      </w:r>
      <w:r w:rsidR="002E5E14">
        <w:rPr>
          <w:lang w:val="en-US"/>
        </w:rPr>
        <w:t>document</w:t>
      </w:r>
      <w:r>
        <w:rPr>
          <w:lang w:val="en-US"/>
        </w:rPr>
        <w:t xml:space="preserve"> provides the Profile Requirements List (PRL) for implementations of </w:t>
      </w:r>
      <w:r w:rsidR="00464AEA">
        <w:rPr>
          <w:lang w:val="en-US"/>
        </w:rPr>
        <w:t>ISO 15784-2:</w:t>
      </w:r>
      <w:commentRangeStart w:id="3"/>
      <w:r w:rsidR="00464AEA">
        <w:rPr>
          <w:lang w:val="en-US"/>
        </w:rPr>
        <w:t>20xx</w:t>
      </w:r>
      <w:commentRangeEnd w:id="3"/>
      <w:r w:rsidR="006043F0">
        <w:rPr>
          <w:rStyle w:val="CommentReference"/>
        </w:rPr>
        <w:commentReference w:id="3"/>
      </w:r>
      <w:r>
        <w:rPr>
          <w:lang w:val="en-US"/>
        </w:rPr>
        <w:t xml:space="preserve">. </w:t>
      </w:r>
      <w:r w:rsidR="00684673">
        <w:rPr>
          <w:lang w:val="en-US"/>
        </w:rPr>
        <w:t xml:space="preserve">Implementers are encouraged to fill out the tables in this </w:t>
      </w:r>
      <w:r w:rsidR="002E5E14">
        <w:rPr>
          <w:lang w:val="en-US"/>
        </w:rPr>
        <w:t>document</w:t>
      </w:r>
      <w:r w:rsidR="00684673">
        <w:rPr>
          <w:lang w:val="en-US"/>
        </w:rPr>
        <w:t xml:space="preserve"> to indicate the capabilities of their implementation and to ensure that they fully comply with the standard. </w:t>
      </w:r>
    </w:p>
    <w:p w14:paraId="2F9037E4" w14:textId="2BC31B1B" w:rsidR="00684673" w:rsidRDefault="00684673" w:rsidP="00F52D1C">
      <w:pPr>
        <w:rPr>
          <w:lang w:val="en-US"/>
        </w:rPr>
      </w:pPr>
      <w:r>
        <w:rPr>
          <w:lang w:val="en-US"/>
        </w:rPr>
        <w:t xml:space="preserve">Users may use a filled out PRL to compare devices for interoperability and may additionally use the forms as a part of planning tests and </w:t>
      </w:r>
      <w:r w:rsidR="00084762">
        <w:rPr>
          <w:lang w:val="en-US"/>
        </w:rPr>
        <w:t>within procurement specifications.</w:t>
      </w:r>
    </w:p>
    <w:p w14:paraId="0402D13F" w14:textId="4B8D4309" w:rsidR="00F52D1C" w:rsidRDefault="00084762" w:rsidP="00EF2637">
      <w:pPr>
        <w:pStyle w:val="Heading2"/>
        <w:rPr>
          <w:lang w:val="en-US"/>
        </w:rPr>
      </w:pPr>
      <w:bookmarkStart w:id="4" w:name="_Toc104480481"/>
      <w:r>
        <w:rPr>
          <w:lang w:val="en-US"/>
        </w:rPr>
        <w:t>Notation</w:t>
      </w:r>
      <w:bookmarkEnd w:id="4"/>
    </w:p>
    <w:p w14:paraId="4D1D3E8D" w14:textId="490FC2A8" w:rsidR="00084762" w:rsidRDefault="00084762" w:rsidP="00084762">
      <w:pPr>
        <w:rPr>
          <w:lang w:val="en-US"/>
        </w:rPr>
      </w:pPr>
      <w:r w:rsidRPr="00084762">
        <w:rPr>
          <w:lang w:val="en-US"/>
        </w:rPr>
        <w:t>T</w:t>
      </w:r>
      <w:r w:rsidR="0049711F">
        <w:rPr>
          <w:lang w:val="en-US"/>
        </w:rPr>
        <w:t xml:space="preserve">able 1 defines the meaning of </w:t>
      </w:r>
      <w:r w:rsidRPr="00084762">
        <w:rPr>
          <w:lang w:val="en-US"/>
        </w:rPr>
        <w:t xml:space="preserve">symbols </w:t>
      </w:r>
      <w:r w:rsidR="0049711F">
        <w:rPr>
          <w:lang w:val="en-US"/>
        </w:rPr>
        <w:t xml:space="preserve">that </w:t>
      </w:r>
      <w:r w:rsidRPr="00084762">
        <w:rPr>
          <w:lang w:val="en-US"/>
        </w:rPr>
        <w:t xml:space="preserve">are used to indicate </w:t>
      </w:r>
      <w:r>
        <w:rPr>
          <w:lang w:val="en-US"/>
        </w:rPr>
        <w:t xml:space="preserve">the </w:t>
      </w:r>
      <w:r w:rsidRPr="00084762">
        <w:rPr>
          <w:lang w:val="en-US"/>
        </w:rPr>
        <w:t>status</w:t>
      </w:r>
      <w:r>
        <w:rPr>
          <w:lang w:val="en-US"/>
        </w:rPr>
        <w:t xml:space="preserve"> of a feature within this standard</w:t>
      </w:r>
      <w:r w:rsidR="0049711F">
        <w:rPr>
          <w:lang w:val="en-US"/>
        </w:rPr>
        <w:t>.</w:t>
      </w:r>
    </w:p>
    <w:p w14:paraId="79766685" w14:textId="688B7AC2" w:rsidR="0049711F" w:rsidRPr="0049711F" w:rsidRDefault="0049711F" w:rsidP="0049711F">
      <w:pPr>
        <w:jc w:val="center"/>
        <w:rPr>
          <w:b/>
        </w:rPr>
      </w:pPr>
      <w:r w:rsidRPr="005D7C7C">
        <w:rPr>
          <w:b/>
        </w:rPr>
        <w:t>Table 1</w:t>
      </w:r>
      <w:r w:rsidR="009324A4">
        <w:rPr>
          <w:b/>
        </w:rPr>
        <w:t xml:space="preserve"> –</w:t>
      </w:r>
      <w:r w:rsidRPr="005D7C7C">
        <w:rPr>
          <w:b/>
        </w:rPr>
        <w:t xml:space="preserve"> </w:t>
      </w:r>
      <w:r>
        <w:rPr>
          <w:b/>
        </w:rPr>
        <w:t>Meaning of Symbols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4320"/>
      </w:tblGrid>
      <w:tr w:rsidR="00084762" w14:paraId="005A9AA9" w14:textId="77777777" w:rsidTr="0049711F">
        <w:trPr>
          <w:jc w:val="center"/>
        </w:trPr>
        <w:tc>
          <w:tcPr>
            <w:tcW w:w="12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51EF6AC9" w14:textId="68F14BE8" w:rsidR="00084762" w:rsidRDefault="00084762" w:rsidP="00084762">
            <w:pPr>
              <w:pStyle w:val="Tabletext9"/>
              <w:jc w:val="center"/>
            </w:pPr>
            <w:r>
              <w:t>Symbol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E07CE1" w14:textId="0FF76E25" w:rsidR="00084762" w:rsidRDefault="00084762" w:rsidP="00084762">
            <w:pPr>
              <w:pStyle w:val="Tabletext9"/>
              <w:jc w:val="center"/>
            </w:pPr>
            <w:r>
              <w:t>Meaning</w:t>
            </w:r>
          </w:p>
        </w:tc>
      </w:tr>
      <w:tr w:rsidR="00084762" w14:paraId="6F35F311" w14:textId="77777777" w:rsidTr="0049711F">
        <w:trPr>
          <w:jc w:val="center"/>
        </w:trPr>
        <w:tc>
          <w:tcPr>
            <w:tcW w:w="1217" w:type="dxa"/>
            <w:tcBorders>
              <w:top w:val="double" w:sz="4" w:space="0" w:color="auto"/>
              <w:left w:val="double" w:sz="4" w:space="0" w:color="auto"/>
            </w:tcBorders>
          </w:tcPr>
          <w:p w14:paraId="2EEBF760" w14:textId="7DED0DAE" w:rsidR="00084762" w:rsidRDefault="0049711F" w:rsidP="00084762">
            <w:pPr>
              <w:pStyle w:val="Tabletext9"/>
            </w:pPr>
            <w:r>
              <w:t>m</w:t>
            </w:r>
          </w:p>
        </w:tc>
        <w:tc>
          <w:tcPr>
            <w:tcW w:w="4320" w:type="dxa"/>
            <w:tcBorders>
              <w:top w:val="double" w:sz="4" w:space="0" w:color="auto"/>
              <w:right w:val="double" w:sz="4" w:space="0" w:color="auto"/>
            </w:tcBorders>
          </w:tcPr>
          <w:p w14:paraId="2D7DD746" w14:textId="59BF086C" w:rsidR="00084762" w:rsidRDefault="0049711F" w:rsidP="00084762">
            <w:pPr>
              <w:pStyle w:val="Tabletext9"/>
            </w:pPr>
            <w:r>
              <w:t>mandatory</w:t>
            </w:r>
          </w:p>
        </w:tc>
      </w:tr>
      <w:tr w:rsidR="00084762" w14:paraId="09577E2B" w14:textId="77777777" w:rsidTr="0049711F">
        <w:trPr>
          <w:jc w:val="center"/>
        </w:trPr>
        <w:tc>
          <w:tcPr>
            <w:tcW w:w="1217" w:type="dxa"/>
            <w:tcBorders>
              <w:left w:val="double" w:sz="4" w:space="0" w:color="auto"/>
            </w:tcBorders>
          </w:tcPr>
          <w:p w14:paraId="03BACD63" w14:textId="3B449E2C" w:rsidR="00084762" w:rsidRDefault="0049711F" w:rsidP="00084762">
            <w:pPr>
              <w:pStyle w:val="Tabletext9"/>
            </w:pPr>
            <w:r>
              <w:t>o</w:t>
            </w:r>
          </w:p>
        </w:tc>
        <w:tc>
          <w:tcPr>
            <w:tcW w:w="4320" w:type="dxa"/>
            <w:tcBorders>
              <w:right w:val="double" w:sz="4" w:space="0" w:color="auto"/>
            </w:tcBorders>
          </w:tcPr>
          <w:p w14:paraId="30660C55" w14:textId="6477CEA1" w:rsidR="00084762" w:rsidRDefault="0049711F" w:rsidP="00084762">
            <w:pPr>
              <w:pStyle w:val="Tabletext9"/>
            </w:pPr>
            <w:r>
              <w:t>optional</w:t>
            </w:r>
          </w:p>
        </w:tc>
      </w:tr>
      <w:tr w:rsidR="00084762" w14:paraId="0F30098B" w14:textId="77777777" w:rsidTr="0049711F">
        <w:trPr>
          <w:jc w:val="center"/>
        </w:trPr>
        <w:tc>
          <w:tcPr>
            <w:tcW w:w="1217" w:type="dxa"/>
            <w:tcBorders>
              <w:left w:val="double" w:sz="4" w:space="0" w:color="auto"/>
              <w:bottom w:val="single" w:sz="4" w:space="0" w:color="auto"/>
            </w:tcBorders>
          </w:tcPr>
          <w:p w14:paraId="7C8FEA92" w14:textId="7D99C35D" w:rsidR="00084762" w:rsidRDefault="0049711F" w:rsidP="00084762">
            <w:pPr>
              <w:pStyle w:val="Tabletext9"/>
            </w:pPr>
            <w:r>
              <w:t>o.&lt;n&gt;</w:t>
            </w:r>
          </w:p>
        </w:tc>
        <w:tc>
          <w:tcPr>
            <w:tcW w:w="4320" w:type="dxa"/>
            <w:tcBorders>
              <w:bottom w:val="single" w:sz="4" w:space="0" w:color="auto"/>
              <w:right w:val="double" w:sz="4" w:space="0" w:color="auto"/>
            </w:tcBorders>
          </w:tcPr>
          <w:p w14:paraId="3826D0A9" w14:textId="008319BA" w:rsidR="00084762" w:rsidRDefault="0049711F" w:rsidP="00084762">
            <w:pPr>
              <w:pStyle w:val="Tabletext9"/>
            </w:pPr>
            <w:r>
              <w:t>optional, but support of at least one of the group of options labelled by the same number &lt;n&gt; is required</w:t>
            </w:r>
          </w:p>
        </w:tc>
      </w:tr>
      <w:tr w:rsidR="00084762" w14:paraId="43C3B5E7" w14:textId="77777777" w:rsidTr="0049711F">
        <w:trPr>
          <w:jc w:val="center"/>
        </w:trPr>
        <w:tc>
          <w:tcPr>
            <w:tcW w:w="1217" w:type="dxa"/>
            <w:tcBorders>
              <w:left w:val="double" w:sz="4" w:space="0" w:color="auto"/>
              <w:bottom w:val="double" w:sz="4" w:space="0" w:color="auto"/>
            </w:tcBorders>
          </w:tcPr>
          <w:p w14:paraId="40EAD36A" w14:textId="54BFB484" w:rsidR="00084762" w:rsidRDefault="0049711F" w:rsidP="00084762">
            <w:pPr>
              <w:pStyle w:val="Tabletext9"/>
            </w:pPr>
            <w:r>
              <w:t>&lt;predicate&gt;:</w:t>
            </w:r>
          </w:p>
        </w:tc>
        <w:tc>
          <w:tcPr>
            <w:tcW w:w="4320" w:type="dxa"/>
            <w:tcBorders>
              <w:bottom w:val="double" w:sz="4" w:space="0" w:color="auto"/>
              <w:right w:val="double" w:sz="4" w:space="0" w:color="auto"/>
            </w:tcBorders>
          </w:tcPr>
          <w:p w14:paraId="0BBD7303" w14:textId="5C03D793" w:rsidR="00084762" w:rsidRDefault="0049711F" w:rsidP="00084762">
            <w:pPr>
              <w:pStyle w:val="Tabletext9"/>
            </w:pPr>
            <w:r>
              <w:t>the status is conditional on the indicated &lt;predicate&gt;; the predicate is a reference to the index of another feature in the PRL</w:t>
            </w:r>
          </w:p>
        </w:tc>
      </w:tr>
    </w:tbl>
    <w:p w14:paraId="117DB28D" w14:textId="777D97B4" w:rsidR="00F52D1C" w:rsidRDefault="00F52D1C" w:rsidP="00443B4D">
      <w:pPr>
        <w:pStyle w:val="Heading1"/>
      </w:pPr>
      <w:bookmarkStart w:id="5" w:name="_Toc104480482"/>
      <w:r>
        <w:t>Implementation Identification</w:t>
      </w:r>
      <w:bookmarkEnd w:id="5"/>
    </w:p>
    <w:p w14:paraId="124F1FA6" w14:textId="58ACF181" w:rsidR="00311779" w:rsidRDefault="00311779" w:rsidP="00F52D1C">
      <w:r>
        <w:t xml:space="preserve">Every implementation of this </w:t>
      </w:r>
      <w:r w:rsidR="00E311AC">
        <w:t>document</w:t>
      </w:r>
      <w:r>
        <w:t xml:space="preserve"> should provide the inf</w:t>
      </w:r>
      <w:r w:rsidR="0049711F">
        <w:t>ormation identified in Table 2</w:t>
      </w:r>
      <w:r>
        <w:t>.</w:t>
      </w:r>
    </w:p>
    <w:p w14:paraId="2787D022" w14:textId="5B06672E" w:rsidR="00B1520C" w:rsidRPr="00B1520C" w:rsidRDefault="0049711F" w:rsidP="00B1520C">
      <w:pPr>
        <w:jc w:val="center"/>
        <w:rPr>
          <w:b/>
        </w:rPr>
      </w:pPr>
      <w:r>
        <w:rPr>
          <w:b/>
        </w:rPr>
        <w:t>Table 2</w:t>
      </w:r>
      <w:r w:rsidR="009324A4">
        <w:rPr>
          <w:b/>
        </w:rPr>
        <w:t xml:space="preserve"> –</w:t>
      </w:r>
      <w:r w:rsidR="00B1520C" w:rsidRPr="005D7C7C">
        <w:rPr>
          <w:b/>
        </w:rPr>
        <w:t xml:space="preserve"> </w:t>
      </w:r>
      <w:r w:rsidR="00B1520C">
        <w:rPr>
          <w:b/>
        </w:rPr>
        <w:t>Implementation Identification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4274"/>
        <w:gridCol w:w="4621"/>
      </w:tblGrid>
      <w:tr w:rsidR="00311779" w14:paraId="21D0EB5E" w14:textId="77777777" w:rsidTr="00001F44"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05A52B2" w14:textId="025661FD" w:rsidR="00311779" w:rsidRDefault="00311779" w:rsidP="00084762">
            <w:pPr>
              <w:pStyle w:val="Tabletext9"/>
              <w:jc w:val="center"/>
            </w:pPr>
            <w:r>
              <w:t>Ref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423547A" w14:textId="46F9CC4D" w:rsidR="00311779" w:rsidRDefault="00311779" w:rsidP="00084762">
            <w:pPr>
              <w:pStyle w:val="Tabletext9"/>
              <w:jc w:val="center"/>
            </w:pPr>
            <w:r>
              <w:t>Question</w:t>
            </w:r>
          </w:p>
        </w:tc>
        <w:tc>
          <w:tcPr>
            <w:tcW w:w="46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6C8FAF" w14:textId="781F71F3" w:rsidR="00311779" w:rsidRDefault="00311779" w:rsidP="00084762">
            <w:pPr>
              <w:pStyle w:val="Tabletext9"/>
              <w:jc w:val="center"/>
            </w:pPr>
            <w:r>
              <w:t>Response</w:t>
            </w:r>
          </w:p>
        </w:tc>
      </w:tr>
      <w:tr w:rsidR="00311779" w14:paraId="6EFF7D07" w14:textId="77777777" w:rsidTr="00001F44">
        <w:tc>
          <w:tcPr>
            <w:tcW w:w="828" w:type="dxa"/>
            <w:tcBorders>
              <w:top w:val="double" w:sz="4" w:space="0" w:color="auto"/>
              <w:left w:val="double" w:sz="4" w:space="0" w:color="auto"/>
            </w:tcBorders>
          </w:tcPr>
          <w:p w14:paraId="66E230DD" w14:textId="69636F29" w:rsidR="00311779" w:rsidRDefault="00311779" w:rsidP="00001F44">
            <w:pPr>
              <w:pStyle w:val="Tabletext9"/>
            </w:pPr>
            <w:r>
              <w:t>1</w:t>
            </w:r>
          </w:p>
        </w:tc>
        <w:tc>
          <w:tcPr>
            <w:tcW w:w="4320" w:type="dxa"/>
            <w:tcBorders>
              <w:top w:val="double" w:sz="4" w:space="0" w:color="auto"/>
            </w:tcBorders>
          </w:tcPr>
          <w:p w14:paraId="0E798593" w14:textId="0085521E" w:rsidR="00311779" w:rsidRDefault="00311779" w:rsidP="00001F44">
            <w:pPr>
              <w:pStyle w:val="Tabletext9"/>
            </w:pPr>
            <w:r>
              <w:t>Supplier</w:t>
            </w:r>
          </w:p>
        </w:tc>
        <w:tc>
          <w:tcPr>
            <w:tcW w:w="4680" w:type="dxa"/>
            <w:tcBorders>
              <w:top w:val="double" w:sz="4" w:space="0" w:color="auto"/>
              <w:right w:val="double" w:sz="4" w:space="0" w:color="auto"/>
            </w:tcBorders>
          </w:tcPr>
          <w:p w14:paraId="67061278" w14:textId="77777777" w:rsidR="00311779" w:rsidRDefault="00311779" w:rsidP="00001F44">
            <w:pPr>
              <w:pStyle w:val="Tabletext9"/>
            </w:pPr>
          </w:p>
        </w:tc>
      </w:tr>
      <w:tr w:rsidR="00311779" w14:paraId="340999F7" w14:textId="77777777" w:rsidTr="00001F44">
        <w:tc>
          <w:tcPr>
            <w:tcW w:w="828" w:type="dxa"/>
            <w:tcBorders>
              <w:left w:val="double" w:sz="4" w:space="0" w:color="auto"/>
            </w:tcBorders>
          </w:tcPr>
          <w:p w14:paraId="5A6C63E9" w14:textId="26AC69B6" w:rsidR="00311779" w:rsidRDefault="00311779" w:rsidP="00001F44">
            <w:pPr>
              <w:pStyle w:val="Tabletext9"/>
            </w:pPr>
            <w:r>
              <w:t>2</w:t>
            </w:r>
          </w:p>
        </w:tc>
        <w:tc>
          <w:tcPr>
            <w:tcW w:w="4320" w:type="dxa"/>
          </w:tcPr>
          <w:p w14:paraId="0B41D0EB" w14:textId="15ABF509" w:rsidR="00311779" w:rsidRDefault="00311779" w:rsidP="00001F44">
            <w:pPr>
              <w:pStyle w:val="Tabletext9"/>
            </w:pPr>
            <w:r>
              <w:t>Contact point for queries about the profile</w:t>
            </w:r>
          </w:p>
        </w:tc>
        <w:tc>
          <w:tcPr>
            <w:tcW w:w="4680" w:type="dxa"/>
            <w:tcBorders>
              <w:right w:val="double" w:sz="4" w:space="0" w:color="auto"/>
            </w:tcBorders>
          </w:tcPr>
          <w:p w14:paraId="76F870BA" w14:textId="77777777" w:rsidR="00311779" w:rsidRDefault="00311779" w:rsidP="00001F44">
            <w:pPr>
              <w:pStyle w:val="Tabletext9"/>
            </w:pPr>
          </w:p>
        </w:tc>
      </w:tr>
      <w:tr w:rsidR="00311779" w14:paraId="697FD38C" w14:textId="77777777" w:rsidTr="00001F44">
        <w:tc>
          <w:tcPr>
            <w:tcW w:w="828" w:type="dxa"/>
            <w:tcBorders>
              <w:left w:val="double" w:sz="4" w:space="0" w:color="auto"/>
            </w:tcBorders>
          </w:tcPr>
          <w:p w14:paraId="6F645F16" w14:textId="3F604196" w:rsidR="00311779" w:rsidRDefault="00311779" w:rsidP="00001F44">
            <w:pPr>
              <w:pStyle w:val="Tabletext9"/>
            </w:pPr>
            <w:r>
              <w:t>3</w:t>
            </w:r>
          </w:p>
        </w:tc>
        <w:tc>
          <w:tcPr>
            <w:tcW w:w="4320" w:type="dxa"/>
          </w:tcPr>
          <w:p w14:paraId="78A0BE55" w14:textId="50BA4689" w:rsidR="00311779" w:rsidRDefault="00311779" w:rsidP="00E86F3A">
            <w:pPr>
              <w:pStyle w:val="Tabletext9"/>
              <w:rPr>
                <w:b/>
              </w:rPr>
            </w:pPr>
            <w:r>
              <w:t>Implementation name(s) and version(s)</w:t>
            </w:r>
          </w:p>
        </w:tc>
        <w:tc>
          <w:tcPr>
            <w:tcW w:w="4680" w:type="dxa"/>
            <w:tcBorders>
              <w:right w:val="double" w:sz="4" w:space="0" w:color="auto"/>
            </w:tcBorders>
          </w:tcPr>
          <w:p w14:paraId="49B2C015" w14:textId="77777777" w:rsidR="00311779" w:rsidRDefault="00311779" w:rsidP="00001F44">
            <w:pPr>
              <w:pStyle w:val="Tabletext9"/>
            </w:pPr>
          </w:p>
        </w:tc>
      </w:tr>
      <w:tr w:rsidR="00311779" w14:paraId="030A5E90" w14:textId="77777777" w:rsidTr="00001F44">
        <w:tc>
          <w:tcPr>
            <w:tcW w:w="828" w:type="dxa"/>
            <w:tcBorders>
              <w:left w:val="double" w:sz="4" w:space="0" w:color="auto"/>
            </w:tcBorders>
          </w:tcPr>
          <w:p w14:paraId="67E38D9B" w14:textId="6AC0E27E" w:rsidR="00311779" w:rsidRDefault="00311779" w:rsidP="00001F44">
            <w:pPr>
              <w:pStyle w:val="Tabletext9"/>
            </w:pPr>
            <w:r>
              <w:t>4</w:t>
            </w:r>
          </w:p>
        </w:tc>
        <w:tc>
          <w:tcPr>
            <w:tcW w:w="4320" w:type="dxa"/>
          </w:tcPr>
          <w:p w14:paraId="1FBC54CB" w14:textId="55EE10A1" w:rsidR="00311779" w:rsidRDefault="00311779" w:rsidP="00001F44">
            <w:pPr>
              <w:pStyle w:val="Tabletext9"/>
            </w:pPr>
            <w:r>
              <w:t>Date of statement</w:t>
            </w:r>
          </w:p>
        </w:tc>
        <w:tc>
          <w:tcPr>
            <w:tcW w:w="4680" w:type="dxa"/>
            <w:tcBorders>
              <w:right w:val="double" w:sz="4" w:space="0" w:color="auto"/>
            </w:tcBorders>
          </w:tcPr>
          <w:p w14:paraId="170DAF4A" w14:textId="77777777" w:rsidR="00311779" w:rsidRDefault="00311779" w:rsidP="00001F44">
            <w:pPr>
              <w:pStyle w:val="Tabletext9"/>
            </w:pPr>
          </w:p>
        </w:tc>
      </w:tr>
      <w:tr w:rsidR="00311779" w14:paraId="2E5A7902" w14:textId="77777777" w:rsidTr="00001F44">
        <w:tc>
          <w:tcPr>
            <w:tcW w:w="828" w:type="dxa"/>
            <w:tcBorders>
              <w:left w:val="double" w:sz="4" w:space="0" w:color="auto"/>
            </w:tcBorders>
          </w:tcPr>
          <w:p w14:paraId="3FDA6206" w14:textId="04BDF529" w:rsidR="00311779" w:rsidRDefault="00311779" w:rsidP="00001F44">
            <w:pPr>
              <w:pStyle w:val="Tabletext9"/>
            </w:pPr>
            <w:r>
              <w:t>5</w:t>
            </w:r>
          </w:p>
        </w:tc>
        <w:tc>
          <w:tcPr>
            <w:tcW w:w="4320" w:type="dxa"/>
          </w:tcPr>
          <w:p w14:paraId="37EF645D" w14:textId="769D2608" w:rsidR="00311779" w:rsidRDefault="00001F44" w:rsidP="00001F44">
            <w:pPr>
              <w:pStyle w:val="Tabletext9"/>
            </w:pPr>
            <w:r>
              <w:t>Other information: machine name, operating system, system name</w:t>
            </w:r>
          </w:p>
        </w:tc>
        <w:tc>
          <w:tcPr>
            <w:tcW w:w="4680" w:type="dxa"/>
            <w:tcBorders>
              <w:right w:val="double" w:sz="4" w:space="0" w:color="auto"/>
            </w:tcBorders>
          </w:tcPr>
          <w:p w14:paraId="75EA08A4" w14:textId="77777777" w:rsidR="00311779" w:rsidRDefault="00311779" w:rsidP="00001F44">
            <w:pPr>
              <w:pStyle w:val="Tabletext9"/>
            </w:pPr>
          </w:p>
        </w:tc>
      </w:tr>
      <w:tr w:rsidR="00311779" w14:paraId="0E5A54BC" w14:textId="77777777" w:rsidTr="00001F44">
        <w:tc>
          <w:tcPr>
            <w:tcW w:w="828" w:type="dxa"/>
            <w:tcBorders>
              <w:left w:val="double" w:sz="4" w:space="0" w:color="auto"/>
              <w:bottom w:val="double" w:sz="4" w:space="0" w:color="auto"/>
            </w:tcBorders>
          </w:tcPr>
          <w:p w14:paraId="5FE11E43" w14:textId="0672E344" w:rsidR="00311779" w:rsidRDefault="00311779" w:rsidP="00001F44">
            <w:pPr>
              <w:pStyle w:val="Tabletext9"/>
            </w:pPr>
            <w:r>
              <w:t>6</w:t>
            </w:r>
          </w:p>
        </w:tc>
        <w:tc>
          <w:tcPr>
            <w:tcW w:w="4320" w:type="dxa"/>
            <w:tcBorders>
              <w:bottom w:val="double" w:sz="4" w:space="0" w:color="auto"/>
            </w:tcBorders>
          </w:tcPr>
          <w:p w14:paraId="5A52D6B1" w14:textId="15B13708" w:rsidR="00311779" w:rsidRDefault="00001F44" w:rsidP="00001F44">
            <w:pPr>
              <w:pStyle w:val="Tabletext9"/>
            </w:pPr>
            <w:r>
              <w:t>Amendments or revisions to the base standards or profiles that are applicable.</w:t>
            </w:r>
          </w:p>
        </w:tc>
        <w:tc>
          <w:tcPr>
            <w:tcW w:w="4680" w:type="dxa"/>
            <w:tcBorders>
              <w:bottom w:val="double" w:sz="4" w:space="0" w:color="auto"/>
              <w:right w:val="double" w:sz="4" w:space="0" w:color="auto"/>
            </w:tcBorders>
          </w:tcPr>
          <w:p w14:paraId="370322C9" w14:textId="77777777" w:rsidR="00311779" w:rsidRDefault="00311779" w:rsidP="00001F44">
            <w:pPr>
              <w:pStyle w:val="Tabletext9"/>
            </w:pPr>
          </w:p>
        </w:tc>
      </w:tr>
    </w:tbl>
    <w:p w14:paraId="0F98E45E" w14:textId="0706A923" w:rsidR="00F52D1C" w:rsidRDefault="00311779" w:rsidP="00443B4D">
      <w:pPr>
        <w:pStyle w:val="Heading1"/>
      </w:pPr>
      <w:r>
        <w:t xml:space="preserve"> </w:t>
      </w:r>
      <w:bookmarkStart w:id="6" w:name="_Toc104480483"/>
      <w:r w:rsidR="00001F44">
        <w:t>Global Statement of Conformance</w:t>
      </w:r>
      <w:bookmarkEnd w:id="6"/>
    </w:p>
    <w:p w14:paraId="38F700D8" w14:textId="6C5443B8" w:rsidR="00B94F40" w:rsidRDefault="00B94F40" w:rsidP="00B94F40">
      <w:r>
        <w:t>Table 3 provides the global statement of conformance.</w:t>
      </w:r>
    </w:p>
    <w:p w14:paraId="21286A33" w14:textId="62FED4D3" w:rsidR="00B66B35" w:rsidRPr="00B94F40" w:rsidRDefault="00B94F40" w:rsidP="00B94F40">
      <w:pPr>
        <w:jc w:val="center"/>
        <w:rPr>
          <w:b/>
        </w:rPr>
      </w:pPr>
      <w:r>
        <w:rPr>
          <w:b/>
        </w:rPr>
        <w:lastRenderedPageBreak/>
        <w:t>Table 3</w:t>
      </w:r>
      <w:r w:rsidR="009324A4">
        <w:rPr>
          <w:b/>
        </w:rPr>
        <w:t xml:space="preserve"> –</w:t>
      </w:r>
      <w:r w:rsidRPr="00B94F40">
        <w:rPr>
          <w:b/>
        </w:rPr>
        <w:t xml:space="preserve"> </w:t>
      </w:r>
      <w:r>
        <w:rPr>
          <w:b/>
        </w:rPr>
        <w:t>Global Statement of Conformance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4274"/>
        <w:gridCol w:w="4621"/>
      </w:tblGrid>
      <w:tr w:rsidR="00001F44" w14:paraId="1060FBCF" w14:textId="77777777" w:rsidTr="00001F44">
        <w:trPr>
          <w:tblHeader/>
        </w:trPr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DC7F5EC" w14:textId="77777777" w:rsidR="00001F44" w:rsidRDefault="00001F44" w:rsidP="00001F44">
            <w:pPr>
              <w:pStyle w:val="Tabletext9"/>
            </w:pPr>
            <w:r>
              <w:t>Ref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B3236DA" w14:textId="4B1A7A7C" w:rsidR="00001F44" w:rsidRDefault="00B1520C" w:rsidP="00001F44">
            <w:pPr>
              <w:pStyle w:val="Tabletext9"/>
            </w:pPr>
            <w:r>
              <w:t>Standard</w:t>
            </w:r>
          </w:p>
        </w:tc>
        <w:tc>
          <w:tcPr>
            <w:tcW w:w="46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6F140D" w14:textId="132ED174" w:rsidR="00001F44" w:rsidRDefault="00001F44" w:rsidP="00001F44">
            <w:pPr>
              <w:pStyle w:val="Tabletext9"/>
            </w:pPr>
            <w:r>
              <w:t>Response</w:t>
            </w:r>
            <w:r w:rsidR="00D024EB">
              <w:t xml:space="preserve"> (circle those that apply)</w:t>
            </w:r>
          </w:p>
        </w:tc>
      </w:tr>
      <w:tr w:rsidR="00001F44" w14:paraId="3B33BB0D" w14:textId="77777777" w:rsidTr="00001F44">
        <w:tc>
          <w:tcPr>
            <w:tcW w:w="828" w:type="dxa"/>
            <w:tcBorders>
              <w:top w:val="double" w:sz="4" w:space="0" w:color="auto"/>
              <w:left w:val="double" w:sz="4" w:space="0" w:color="auto"/>
            </w:tcBorders>
          </w:tcPr>
          <w:p w14:paraId="73A8F9CE" w14:textId="77777777" w:rsidR="00001F44" w:rsidRDefault="00001F44" w:rsidP="00001F44">
            <w:pPr>
              <w:pStyle w:val="Tabletext9"/>
            </w:pPr>
            <w:r>
              <w:t>1</w:t>
            </w:r>
          </w:p>
        </w:tc>
        <w:tc>
          <w:tcPr>
            <w:tcW w:w="4320" w:type="dxa"/>
            <w:tcBorders>
              <w:top w:val="double" w:sz="4" w:space="0" w:color="auto"/>
            </w:tcBorders>
          </w:tcPr>
          <w:p w14:paraId="34844A39" w14:textId="64A09152" w:rsidR="00001F44" w:rsidRDefault="00D024EB">
            <w:pPr>
              <w:pStyle w:val="Tabletext9"/>
            </w:pPr>
            <w:r>
              <w:t xml:space="preserve">Which </w:t>
            </w:r>
            <w:r w:rsidR="000C6F34">
              <w:t>roles</w:t>
            </w:r>
            <w:r w:rsidR="005F0FD7">
              <w:t xml:space="preserve"> </w:t>
            </w:r>
            <w:r>
              <w:t xml:space="preserve">does </w:t>
            </w:r>
            <w:r w:rsidR="00B94F40">
              <w:t>the implementation</w:t>
            </w:r>
            <w:r>
              <w:t xml:space="preserve"> support</w:t>
            </w:r>
            <w:r w:rsidR="00B94F40">
              <w:t>?</w:t>
            </w:r>
          </w:p>
        </w:tc>
        <w:tc>
          <w:tcPr>
            <w:tcW w:w="4680" w:type="dxa"/>
            <w:tcBorders>
              <w:top w:val="double" w:sz="4" w:space="0" w:color="auto"/>
              <w:right w:val="double" w:sz="4" w:space="0" w:color="auto"/>
            </w:tcBorders>
          </w:tcPr>
          <w:p w14:paraId="5220463F" w14:textId="6E8594E5" w:rsidR="005D5679" w:rsidRDefault="005D5679" w:rsidP="00001F44">
            <w:pPr>
              <w:pStyle w:val="Tabletext9"/>
            </w:pPr>
            <w:r>
              <w:t>manager</w:t>
            </w:r>
            <w:r w:rsidR="00F16467">
              <w:t xml:space="preserve">         agent</w:t>
            </w:r>
          </w:p>
        </w:tc>
      </w:tr>
    </w:tbl>
    <w:p w14:paraId="389BFBD8" w14:textId="6DB389FE" w:rsidR="00F147FF" w:rsidRPr="00001F44" w:rsidRDefault="00F147FF" w:rsidP="00443B4D">
      <w:pPr>
        <w:pStyle w:val="Heading1"/>
      </w:pPr>
      <w:bookmarkStart w:id="7" w:name="_Toc104480484"/>
      <w:r>
        <w:t>Basic Requirements</w:t>
      </w:r>
      <w:bookmarkEnd w:id="7"/>
    </w:p>
    <w:p w14:paraId="53196B47" w14:textId="38E0961E" w:rsidR="00F147FF" w:rsidRDefault="00F147FF" w:rsidP="00F147FF">
      <w:r>
        <w:t xml:space="preserve">Table 4 lists the major requirements and options for an implementation of this </w:t>
      </w:r>
      <w:r w:rsidR="003142F1">
        <w:t>d</w:t>
      </w:r>
      <w:r w:rsidR="00F714FC">
        <w:t>ocument</w:t>
      </w:r>
      <w:r w:rsidR="001750B1">
        <w:t xml:space="preserve">. </w:t>
      </w:r>
      <w:r>
        <w:rPr>
          <w:lang w:val="en-US"/>
        </w:rPr>
        <w:t>To claim conformance, an implementation shall satisfy the mandatory conformance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requirements</w:t>
      </w:r>
      <w:r w:rsidR="00B9667E">
        <w:rPr>
          <w:lang w:val="en-US"/>
        </w:rPr>
        <w:t xml:space="preserve"> that are applicable</w:t>
      </w:r>
      <w:r>
        <w:rPr>
          <w:lang w:val="en-US"/>
        </w:rPr>
        <w:t xml:space="preserve">. </w:t>
      </w:r>
      <w:r>
        <w:t>Implementers should use this table to indicate whether each feature identified is supported.</w:t>
      </w:r>
    </w:p>
    <w:p w14:paraId="11356C85" w14:textId="704BE25B" w:rsidR="00F147FF" w:rsidRPr="005D7C7C" w:rsidRDefault="00F147FF" w:rsidP="00F147FF">
      <w:pPr>
        <w:jc w:val="center"/>
        <w:rPr>
          <w:b/>
        </w:rPr>
      </w:pPr>
      <w:r w:rsidRPr="005D7C7C">
        <w:rPr>
          <w:b/>
        </w:rPr>
        <w:t xml:space="preserve">Table </w:t>
      </w:r>
      <w:r>
        <w:rPr>
          <w:b/>
        </w:rPr>
        <w:t>4 –</w:t>
      </w:r>
      <w:r w:rsidRPr="005D7C7C">
        <w:rPr>
          <w:b/>
        </w:rPr>
        <w:t xml:space="preserve"> Protocol Requirements List</w:t>
      </w:r>
    </w:p>
    <w:tbl>
      <w:tblPr>
        <w:tblW w:w="952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4038"/>
        <w:gridCol w:w="1260"/>
        <w:gridCol w:w="900"/>
        <w:gridCol w:w="1260"/>
        <w:gridCol w:w="990"/>
      </w:tblGrid>
      <w:tr w:rsidR="00EF2637" w:rsidRPr="001F5070" w14:paraId="5AA5D4CF" w14:textId="77777777" w:rsidTr="00B5384D">
        <w:trPr>
          <w:tblHeader/>
        </w:trPr>
        <w:tc>
          <w:tcPr>
            <w:tcW w:w="107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4990E91B" w14:textId="77777777" w:rsidR="004F5D40" w:rsidRPr="001F5070" w:rsidRDefault="004F5D40" w:rsidP="00F147FF">
            <w:pPr>
              <w:pStyle w:val="Tabletext10"/>
              <w:jc w:val="center"/>
              <w:rPr>
                <w:sz w:val="20"/>
                <w:szCs w:val="20"/>
              </w:rPr>
            </w:pPr>
            <w:bookmarkStart w:id="8" w:name="OLE_LINK25"/>
            <w:r w:rsidRPr="001F5070">
              <w:rPr>
                <w:sz w:val="20"/>
                <w:szCs w:val="20"/>
              </w:rPr>
              <w:t>Index</w:t>
            </w:r>
          </w:p>
        </w:tc>
        <w:tc>
          <w:tcPr>
            <w:tcW w:w="40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574B92E3" w14:textId="77777777" w:rsidR="004F5D40" w:rsidRPr="001F5070" w:rsidRDefault="004F5D40" w:rsidP="00F147FF">
            <w:pPr>
              <w:pStyle w:val="Tabletext10"/>
              <w:jc w:val="center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Feature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1AC961EA" w14:textId="1C530106" w:rsidR="004F5D40" w:rsidRDefault="004E3F5B" w:rsidP="00F147FF">
            <w:pPr>
              <w:pStyle w:val="Tabletext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Standard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094F05C1" w14:textId="39A3EE5D" w:rsidR="004F5D40" w:rsidRPr="001F5070" w:rsidRDefault="004F5D40" w:rsidP="00F147FF">
            <w:pPr>
              <w:pStyle w:val="Tabletext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Profile </w:t>
            </w:r>
            <w:r w:rsidRPr="001F5070">
              <w:rPr>
                <w:sz w:val="20"/>
                <w:szCs w:val="20"/>
              </w:rPr>
              <w:t xml:space="preserve">Clause 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379C772F" w14:textId="77777777" w:rsidR="004F5D40" w:rsidRPr="001F5070" w:rsidRDefault="004F5D40" w:rsidP="00F147FF">
            <w:pPr>
              <w:pStyle w:val="Tabletext10"/>
              <w:jc w:val="center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Profile Status</w:t>
            </w:r>
            <w:r w:rsidRPr="001F5070">
              <w:rPr>
                <w:rStyle w:val="FootnoteReference"/>
                <w:sz w:val="20"/>
                <w:szCs w:val="20"/>
              </w:rPr>
              <w:footnoteReference w:id="1"/>
            </w: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14:paraId="08951726" w14:textId="77777777" w:rsidR="004F5D40" w:rsidRPr="001F5070" w:rsidRDefault="004F5D40" w:rsidP="00F147FF">
            <w:pPr>
              <w:pStyle w:val="Tabletext10"/>
              <w:jc w:val="center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Support</w:t>
            </w:r>
          </w:p>
        </w:tc>
      </w:tr>
      <w:tr w:rsidR="00EF2637" w:rsidRPr="001F5070" w14:paraId="42B94120" w14:textId="77777777" w:rsidTr="00B5384D">
        <w:tc>
          <w:tcPr>
            <w:tcW w:w="1077" w:type="dxa"/>
          </w:tcPr>
          <w:p w14:paraId="189A4402" w14:textId="264290CC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snmpv3</w:t>
            </w:r>
          </w:p>
        </w:tc>
        <w:tc>
          <w:tcPr>
            <w:tcW w:w="4038" w:type="dxa"/>
          </w:tcPr>
          <w:p w14:paraId="712FB1CD" w14:textId="4E2B7106" w:rsidR="004F5D40" w:rsidRPr="001F5070" w:rsidRDefault="004F5D40" w:rsidP="00F147FF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the implementation claim to support the </w:t>
            </w:r>
            <w:r w:rsidRPr="001F5070">
              <w:rPr>
                <w:sz w:val="20"/>
                <w:szCs w:val="20"/>
              </w:rPr>
              <w:t xml:space="preserve">SNMPv3 </w:t>
            </w:r>
            <w:r>
              <w:rPr>
                <w:sz w:val="20"/>
                <w:szCs w:val="20"/>
              </w:rPr>
              <w:t>message processing model</w:t>
            </w:r>
            <w:r w:rsidRPr="001F5070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3D8E97AB" w14:textId="45788971" w:rsidR="004F5D40" w:rsidRDefault="004E3F5B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3412, Section 6</w:t>
            </w:r>
          </w:p>
        </w:tc>
        <w:tc>
          <w:tcPr>
            <w:tcW w:w="900" w:type="dxa"/>
          </w:tcPr>
          <w:p w14:paraId="4DC504B3" w14:textId="47051B9A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F5070">
              <w:rPr>
                <w:sz w:val="20"/>
                <w:szCs w:val="20"/>
              </w:rPr>
              <w:t>.3</w:t>
            </w:r>
          </w:p>
        </w:tc>
        <w:tc>
          <w:tcPr>
            <w:tcW w:w="1260" w:type="dxa"/>
          </w:tcPr>
          <w:p w14:paraId="1A52315A" w14:textId="2A00AE53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5E3C19DE" w14:textId="4B37C008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6F0D9732" w14:textId="77777777" w:rsidTr="00B5384D">
        <w:tc>
          <w:tcPr>
            <w:tcW w:w="1077" w:type="dxa"/>
          </w:tcPr>
          <w:p w14:paraId="6CB012C1" w14:textId="7ACC0A1E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manager</w:t>
            </w:r>
          </w:p>
        </w:tc>
        <w:tc>
          <w:tcPr>
            <w:tcW w:w="4038" w:type="dxa"/>
          </w:tcPr>
          <w:p w14:paraId="39CC55DF" w14:textId="1F2C6FF7" w:rsidR="004F5D40" w:rsidRPr="001F5070" w:rsidRDefault="004F5D40" w:rsidP="00F147FF">
            <w:pPr>
              <w:pStyle w:val="Tabletext10"/>
              <w:jc w:val="left"/>
              <w:rPr>
                <w:sz w:val="20"/>
                <w:szCs w:val="20"/>
              </w:rPr>
            </w:pPr>
            <w:bookmarkStart w:id="9" w:name="OLE_LINK16"/>
            <w:r w:rsidRPr="001F5070">
              <w:rPr>
                <w:sz w:val="20"/>
                <w:szCs w:val="20"/>
              </w:rPr>
              <w:t>Does the implementation claim to be a manager</w:t>
            </w:r>
            <w:r>
              <w:rPr>
                <w:sz w:val="20"/>
                <w:szCs w:val="20"/>
              </w:rPr>
              <w:t>?</w:t>
            </w:r>
            <w:bookmarkEnd w:id="9"/>
          </w:p>
        </w:tc>
        <w:tc>
          <w:tcPr>
            <w:tcW w:w="1260" w:type="dxa"/>
          </w:tcPr>
          <w:p w14:paraId="7C8DBCF5" w14:textId="0CD44185" w:rsidR="00130963" w:rsidRDefault="00130963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3411,</w:t>
            </w:r>
            <w:r>
              <w:rPr>
                <w:sz w:val="20"/>
                <w:szCs w:val="20"/>
              </w:rPr>
              <w:br/>
              <w:t xml:space="preserve">Section </w:t>
            </w:r>
            <w:r w:rsidR="000E2106">
              <w:rPr>
                <w:sz w:val="20"/>
                <w:szCs w:val="20"/>
              </w:rPr>
              <w:t>3.1.3.1</w:t>
            </w:r>
          </w:p>
        </w:tc>
        <w:tc>
          <w:tcPr>
            <w:tcW w:w="900" w:type="dxa"/>
          </w:tcPr>
          <w:p w14:paraId="6F072B3E" w14:textId="772C75A6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F5070">
              <w:rPr>
                <w:sz w:val="20"/>
                <w:szCs w:val="20"/>
              </w:rPr>
              <w:t>.4.1</w:t>
            </w:r>
          </w:p>
        </w:tc>
        <w:tc>
          <w:tcPr>
            <w:tcW w:w="1260" w:type="dxa"/>
          </w:tcPr>
          <w:p w14:paraId="0112E48F" w14:textId="47D0B90A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o.1</w:t>
            </w:r>
          </w:p>
        </w:tc>
        <w:tc>
          <w:tcPr>
            <w:tcW w:w="990" w:type="dxa"/>
          </w:tcPr>
          <w:p w14:paraId="4CD6FF51" w14:textId="6D4205AD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329017D3" w14:textId="77777777" w:rsidTr="00B5384D">
        <w:tc>
          <w:tcPr>
            <w:tcW w:w="1077" w:type="dxa"/>
          </w:tcPr>
          <w:p w14:paraId="776E5D7C" w14:textId="106CE341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</w:t>
            </w:r>
          </w:p>
        </w:tc>
        <w:tc>
          <w:tcPr>
            <w:tcW w:w="4038" w:type="dxa"/>
          </w:tcPr>
          <w:p w14:paraId="600555DB" w14:textId="144B27EF" w:rsidR="004F5D40" w:rsidRPr="001F5070" w:rsidRDefault="004F5D40" w:rsidP="00F147FF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claim to be a</w:t>
            </w:r>
            <w:r>
              <w:rPr>
                <w:sz w:val="20"/>
                <w:szCs w:val="20"/>
              </w:rPr>
              <w:t>n agent?</w:t>
            </w:r>
          </w:p>
        </w:tc>
        <w:tc>
          <w:tcPr>
            <w:tcW w:w="1260" w:type="dxa"/>
          </w:tcPr>
          <w:p w14:paraId="4EE945F8" w14:textId="05444EAD" w:rsidR="000E2106" w:rsidRDefault="000E2106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3411,</w:t>
            </w:r>
            <w:r>
              <w:rPr>
                <w:sz w:val="20"/>
                <w:szCs w:val="20"/>
              </w:rPr>
              <w:br/>
              <w:t>Section 3.1.3.2</w:t>
            </w:r>
          </w:p>
        </w:tc>
        <w:tc>
          <w:tcPr>
            <w:tcW w:w="900" w:type="dxa"/>
          </w:tcPr>
          <w:p w14:paraId="47BB9D7B" w14:textId="7FAA56CA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7.4.1</w:t>
            </w:r>
          </w:p>
        </w:tc>
        <w:tc>
          <w:tcPr>
            <w:tcW w:w="1260" w:type="dxa"/>
          </w:tcPr>
          <w:p w14:paraId="0395593F" w14:textId="13383BB4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o.1 </w:t>
            </w:r>
          </w:p>
        </w:tc>
        <w:tc>
          <w:tcPr>
            <w:tcW w:w="990" w:type="dxa"/>
          </w:tcPr>
          <w:p w14:paraId="138D6609" w14:textId="43F3A1CF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332BF741" w14:textId="77777777" w:rsidTr="00B5384D">
        <w:tc>
          <w:tcPr>
            <w:tcW w:w="1077" w:type="dxa"/>
          </w:tcPr>
          <w:p w14:paraId="661E4689" w14:textId="3F822A96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bookmarkStart w:id="10" w:name="_Hlk102469923"/>
            <w:r>
              <w:rPr>
                <w:sz w:val="20"/>
                <w:szCs w:val="20"/>
              </w:rPr>
              <w:t>cg</w:t>
            </w:r>
          </w:p>
        </w:tc>
        <w:tc>
          <w:tcPr>
            <w:tcW w:w="4038" w:type="dxa"/>
          </w:tcPr>
          <w:p w14:paraId="3284DB39" w14:textId="699A37D7" w:rsidR="004F5D40" w:rsidRPr="001F5070" w:rsidRDefault="004F5D40" w:rsidP="00F147FF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implementation support a command generator application?</w:t>
            </w:r>
          </w:p>
        </w:tc>
        <w:tc>
          <w:tcPr>
            <w:tcW w:w="1260" w:type="dxa"/>
          </w:tcPr>
          <w:p w14:paraId="701E76FA" w14:textId="697E29CE" w:rsidR="004F5D40" w:rsidRDefault="000E2106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</w:t>
            </w:r>
            <w:r w:rsidR="009B6507">
              <w:rPr>
                <w:sz w:val="20"/>
                <w:szCs w:val="20"/>
              </w:rPr>
              <w:t>3</w:t>
            </w:r>
            <w:r w:rsidR="00ED2C01">
              <w:rPr>
                <w:sz w:val="20"/>
                <w:szCs w:val="20"/>
              </w:rPr>
              <w:t>,</w:t>
            </w:r>
            <w:r w:rsidR="00ED2C01">
              <w:rPr>
                <w:sz w:val="20"/>
                <w:szCs w:val="20"/>
              </w:rPr>
              <w:br/>
              <w:t>Section 3.1</w:t>
            </w:r>
          </w:p>
        </w:tc>
        <w:tc>
          <w:tcPr>
            <w:tcW w:w="900" w:type="dxa"/>
          </w:tcPr>
          <w:p w14:paraId="2DDAF14D" w14:textId="44D07C64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7.4.2</w:t>
            </w:r>
          </w:p>
        </w:tc>
        <w:tc>
          <w:tcPr>
            <w:tcW w:w="1260" w:type="dxa"/>
          </w:tcPr>
          <w:p w14:paraId="428B73F6" w14:textId="77777777" w:rsidR="004F5D4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manager:m</w:t>
            </w:r>
          </w:p>
          <w:p w14:paraId="4367D769" w14:textId="7D209BCE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 o</w:t>
            </w:r>
          </w:p>
        </w:tc>
        <w:tc>
          <w:tcPr>
            <w:tcW w:w="990" w:type="dxa"/>
          </w:tcPr>
          <w:p w14:paraId="01BFB914" w14:textId="6D338442" w:rsidR="004F5D40" w:rsidRPr="001F5070" w:rsidRDefault="004F5D40" w:rsidP="00F147FF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bookmarkEnd w:id="8"/>
      <w:bookmarkEnd w:id="10"/>
      <w:tr w:rsidR="00EF2637" w:rsidRPr="001F5070" w14:paraId="1DC6B00F" w14:textId="77777777" w:rsidTr="00B5384D">
        <w:tc>
          <w:tcPr>
            <w:tcW w:w="1077" w:type="dxa"/>
          </w:tcPr>
          <w:p w14:paraId="38B93AEE" w14:textId="4CF67F6C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</w:t>
            </w:r>
          </w:p>
        </w:tc>
        <w:tc>
          <w:tcPr>
            <w:tcW w:w="4038" w:type="dxa"/>
          </w:tcPr>
          <w:p w14:paraId="35167D6D" w14:textId="31C9FE7C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implementation support a command responder application?</w:t>
            </w:r>
          </w:p>
        </w:tc>
        <w:tc>
          <w:tcPr>
            <w:tcW w:w="1260" w:type="dxa"/>
          </w:tcPr>
          <w:p w14:paraId="45CC8CDE" w14:textId="66C200E9" w:rsidR="004F5D40" w:rsidRDefault="00822248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</w:t>
            </w:r>
            <w:r w:rsidR="009B6507">
              <w:rPr>
                <w:sz w:val="20"/>
                <w:szCs w:val="20"/>
              </w:rPr>
              <w:t>3</w:t>
            </w:r>
            <w:r w:rsidR="00ED2C01">
              <w:rPr>
                <w:sz w:val="20"/>
                <w:szCs w:val="20"/>
              </w:rPr>
              <w:t>,</w:t>
            </w:r>
            <w:r w:rsidR="00ED2C01">
              <w:rPr>
                <w:sz w:val="20"/>
                <w:szCs w:val="20"/>
              </w:rPr>
              <w:br/>
              <w:t>Section 3.2</w:t>
            </w:r>
          </w:p>
        </w:tc>
        <w:tc>
          <w:tcPr>
            <w:tcW w:w="900" w:type="dxa"/>
          </w:tcPr>
          <w:p w14:paraId="3AD68495" w14:textId="0D40EFA8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.4.3</w:t>
            </w:r>
          </w:p>
        </w:tc>
        <w:tc>
          <w:tcPr>
            <w:tcW w:w="1260" w:type="dxa"/>
          </w:tcPr>
          <w:p w14:paraId="7567F172" w14:textId="4D3161F6" w:rsidR="004F5D4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manager:o</w:t>
            </w:r>
          </w:p>
          <w:p w14:paraId="52A914A1" w14:textId="6B155B06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 m</w:t>
            </w:r>
          </w:p>
        </w:tc>
        <w:tc>
          <w:tcPr>
            <w:tcW w:w="990" w:type="dxa"/>
          </w:tcPr>
          <w:p w14:paraId="3B894FC9" w14:textId="2C2A701F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68508554" w14:textId="77777777" w:rsidTr="00B5384D">
        <w:tc>
          <w:tcPr>
            <w:tcW w:w="1077" w:type="dxa"/>
          </w:tcPr>
          <w:p w14:paraId="5B67F9A3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no</w:t>
            </w:r>
          </w:p>
        </w:tc>
        <w:tc>
          <w:tcPr>
            <w:tcW w:w="4038" w:type="dxa"/>
          </w:tcPr>
          <w:p w14:paraId="3EE0CF63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a notification originator application?</w:t>
            </w:r>
          </w:p>
        </w:tc>
        <w:tc>
          <w:tcPr>
            <w:tcW w:w="1260" w:type="dxa"/>
          </w:tcPr>
          <w:p w14:paraId="7925DD17" w14:textId="7C8D3A62" w:rsidR="004F5D40" w:rsidRDefault="000E23CA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</w:t>
            </w:r>
            <w:r w:rsidR="00F473AD">
              <w:rPr>
                <w:sz w:val="20"/>
                <w:szCs w:val="20"/>
              </w:rPr>
              <w:t xml:space="preserve">, </w:t>
            </w:r>
            <w:r w:rsidR="00F473AD">
              <w:rPr>
                <w:sz w:val="20"/>
                <w:szCs w:val="20"/>
              </w:rPr>
              <w:br/>
              <w:t>Section 3.3</w:t>
            </w:r>
          </w:p>
        </w:tc>
        <w:tc>
          <w:tcPr>
            <w:tcW w:w="900" w:type="dxa"/>
          </w:tcPr>
          <w:p w14:paraId="5180D564" w14:textId="0F36C605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.4.4</w:t>
            </w:r>
          </w:p>
        </w:tc>
        <w:tc>
          <w:tcPr>
            <w:tcW w:w="1260" w:type="dxa"/>
          </w:tcPr>
          <w:p w14:paraId="568741A8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1DEEAC31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bookmarkStart w:id="11" w:name="OLE_LINK15"/>
            <w:r w:rsidRPr="001F5070">
              <w:rPr>
                <w:sz w:val="20"/>
                <w:szCs w:val="20"/>
              </w:rPr>
              <w:t>Yes / No</w:t>
            </w:r>
            <w:bookmarkEnd w:id="11"/>
          </w:p>
        </w:tc>
      </w:tr>
      <w:tr w:rsidR="00EF2637" w:rsidRPr="001F5070" w14:paraId="5AFF137F" w14:textId="77777777" w:rsidTr="00B5384D">
        <w:tc>
          <w:tcPr>
            <w:tcW w:w="1077" w:type="dxa"/>
          </w:tcPr>
          <w:p w14:paraId="68B01A3A" w14:textId="660AD71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no-mgmt</w:t>
            </w:r>
          </w:p>
        </w:tc>
        <w:tc>
          <w:tcPr>
            <w:tcW w:w="4038" w:type="dxa"/>
          </w:tcPr>
          <w:p w14:paraId="46EB1809" w14:textId="5BB69001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the implementation manage the notification originator per ISO </w:t>
            </w:r>
            <w:r w:rsidR="00192F89">
              <w:rPr>
                <w:sz w:val="20"/>
                <w:szCs w:val="20"/>
              </w:rPr>
              <w:t>26048-1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545D3CB4" w14:textId="50B99281" w:rsidR="004F5D40" w:rsidRDefault="000E23CA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ISO </w:t>
            </w:r>
            <w:r w:rsidR="00192F89">
              <w:rPr>
                <w:sz w:val="20"/>
                <w:szCs w:val="20"/>
              </w:rPr>
              <w:t>26048-1</w:t>
            </w:r>
          </w:p>
        </w:tc>
        <w:tc>
          <w:tcPr>
            <w:tcW w:w="900" w:type="dxa"/>
          </w:tcPr>
          <w:p w14:paraId="4405D980" w14:textId="435753F4" w:rsidR="004F5D4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.4.4</w:t>
            </w:r>
          </w:p>
        </w:tc>
        <w:tc>
          <w:tcPr>
            <w:tcW w:w="1260" w:type="dxa"/>
          </w:tcPr>
          <w:p w14:paraId="2F75E13D" w14:textId="68FC414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no: m</w:t>
            </w:r>
          </w:p>
        </w:tc>
        <w:tc>
          <w:tcPr>
            <w:tcW w:w="990" w:type="dxa"/>
          </w:tcPr>
          <w:p w14:paraId="584E9D8D" w14:textId="7C21A7B4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EF2637" w:rsidRPr="001F5070" w14:paraId="28ADBA5E" w14:textId="77777777" w:rsidTr="00B5384D">
        <w:tc>
          <w:tcPr>
            <w:tcW w:w="1077" w:type="dxa"/>
          </w:tcPr>
          <w:p w14:paraId="7417C3D3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nr</w:t>
            </w:r>
          </w:p>
        </w:tc>
        <w:tc>
          <w:tcPr>
            <w:tcW w:w="4038" w:type="dxa"/>
          </w:tcPr>
          <w:p w14:paraId="4EC06D76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a notification receiver application?</w:t>
            </w:r>
          </w:p>
        </w:tc>
        <w:tc>
          <w:tcPr>
            <w:tcW w:w="1260" w:type="dxa"/>
          </w:tcPr>
          <w:p w14:paraId="34A49771" w14:textId="41EB9502" w:rsidR="004F5D40" w:rsidRDefault="000E23CA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</w:t>
            </w:r>
            <w:r w:rsidR="00F473AD">
              <w:rPr>
                <w:sz w:val="20"/>
                <w:szCs w:val="20"/>
              </w:rPr>
              <w:t>, Section 3.4</w:t>
            </w:r>
          </w:p>
        </w:tc>
        <w:tc>
          <w:tcPr>
            <w:tcW w:w="900" w:type="dxa"/>
          </w:tcPr>
          <w:p w14:paraId="473432CA" w14:textId="083CA2F1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.4.5</w:t>
            </w:r>
          </w:p>
        </w:tc>
        <w:tc>
          <w:tcPr>
            <w:tcW w:w="1260" w:type="dxa"/>
          </w:tcPr>
          <w:p w14:paraId="388D50F1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2066F410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5DDF5E86" w14:textId="77777777" w:rsidTr="00B5384D">
        <w:tc>
          <w:tcPr>
            <w:tcW w:w="1077" w:type="dxa"/>
          </w:tcPr>
          <w:p w14:paraId="2BD3769A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pf</w:t>
            </w:r>
          </w:p>
        </w:tc>
        <w:tc>
          <w:tcPr>
            <w:tcW w:w="4038" w:type="dxa"/>
          </w:tcPr>
          <w:p w14:paraId="6A79AC3D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a proxy forwarder application?</w:t>
            </w:r>
          </w:p>
        </w:tc>
        <w:tc>
          <w:tcPr>
            <w:tcW w:w="1260" w:type="dxa"/>
          </w:tcPr>
          <w:p w14:paraId="7EA3C065" w14:textId="13287430" w:rsidR="004F5D40" w:rsidRDefault="003D5E62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</w:t>
            </w:r>
            <w:r w:rsidR="00F473AD">
              <w:rPr>
                <w:sz w:val="20"/>
                <w:szCs w:val="20"/>
              </w:rPr>
              <w:t>, Section 3.5</w:t>
            </w:r>
          </w:p>
        </w:tc>
        <w:tc>
          <w:tcPr>
            <w:tcW w:w="900" w:type="dxa"/>
          </w:tcPr>
          <w:p w14:paraId="58D18623" w14:textId="1943AF3A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.4.6</w:t>
            </w:r>
          </w:p>
        </w:tc>
        <w:tc>
          <w:tcPr>
            <w:tcW w:w="1260" w:type="dxa"/>
          </w:tcPr>
          <w:p w14:paraId="7913CEB8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07EE592A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57030BD8" w14:textId="77777777" w:rsidTr="00B5384D">
        <w:tc>
          <w:tcPr>
            <w:tcW w:w="1077" w:type="dxa"/>
          </w:tcPr>
          <w:p w14:paraId="5D3A1258" w14:textId="6A65E648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usm</w:t>
            </w:r>
          </w:p>
        </w:tc>
        <w:tc>
          <w:tcPr>
            <w:tcW w:w="4038" w:type="dxa"/>
          </w:tcPr>
          <w:p w14:paraId="17DEA7BE" w14:textId="207973F8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 User-based Security Model?</w:t>
            </w:r>
          </w:p>
        </w:tc>
        <w:tc>
          <w:tcPr>
            <w:tcW w:w="1260" w:type="dxa"/>
          </w:tcPr>
          <w:p w14:paraId="0BF4DBD6" w14:textId="3CDBEC37" w:rsidR="004F5D40" w:rsidRDefault="002045B2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3414</w:t>
            </w:r>
          </w:p>
        </w:tc>
        <w:tc>
          <w:tcPr>
            <w:tcW w:w="900" w:type="dxa"/>
          </w:tcPr>
          <w:p w14:paraId="53D5DB78" w14:textId="54A5F5F9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.5.</w:t>
            </w:r>
            <w:r w:rsidR="004F5D40">
              <w:rPr>
                <w:sz w:val="20"/>
                <w:szCs w:val="20"/>
              </w:rPr>
              <w:t>1.1</w:t>
            </w:r>
          </w:p>
        </w:tc>
        <w:tc>
          <w:tcPr>
            <w:tcW w:w="1260" w:type="dxa"/>
          </w:tcPr>
          <w:p w14:paraId="4E517451" w14:textId="3041A111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25E82C95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410AB728" w14:textId="77777777" w:rsidTr="00B5384D">
        <w:tc>
          <w:tcPr>
            <w:tcW w:w="1077" w:type="dxa"/>
          </w:tcPr>
          <w:p w14:paraId="2AEA54C2" w14:textId="67A01B1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sha2</w:t>
            </w:r>
          </w:p>
        </w:tc>
        <w:tc>
          <w:tcPr>
            <w:tcW w:w="4038" w:type="dxa"/>
          </w:tcPr>
          <w:p w14:paraId="7AC2508B" w14:textId="14475006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Does the implementation support the </w:t>
            </w:r>
            <w:r>
              <w:rPr>
                <w:sz w:val="20"/>
                <w:szCs w:val="20"/>
              </w:rPr>
              <w:t>SHA-2</w:t>
            </w:r>
            <w:r w:rsidRPr="001F507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Pr="001F5070">
              <w:rPr>
                <w:sz w:val="20"/>
                <w:szCs w:val="20"/>
              </w:rPr>
              <w:t>uthentication algorithm</w:t>
            </w:r>
            <w:r w:rsidR="00BD6256">
              <w:rPr>
                <w:sz w:val="20"/>
                <w:szCs w:val="20"/>
              </w:rPr>
              <w:t xml:space="preserve"> with USM</w:t>
            </w:r>
            <w:r w:rsidRPr="001F5070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33FA7841" w14:textId="7779D8BF" w:rsidR="004F5D40" w:rsidRDefault="0097107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7860</w:t>
            </w:r>
          </w:p>
        </w:tc>
        <w:tc>
          <w:tcPr>
            <w:tcW w:w="900" w:type="dxa"/>
          </w:tcPr>
          <w:p w14:paraId="0B98DBEF" w14:textId="7DDA2A3E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.5.1.2</w:t>
            </w:r>
          </w:p>
        </w:tc>
        <w:tc>
          <w:tcPr>
            <w:tcW w:w="1260" w:type="dxa"/>
          </w:tcPr>
          <w:p w14:paraId="023A27FC" w14:textId="5A022F3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0C1C9EF4" w14:textId="3707093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3F31C25F" w14:textId="77777777" w:rsidTr="00B5384D">
        <w:tc>
          <w:tcPr>
            <w:tcW w:w="1077" w:type="dxa"/>
          </w:tcPr>
          <w:p w14:paraId="6538CADA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aes</w:t>
            </w:r>
          </w:p>
        </w:tc>
        <w:tc>
          <w:tcPr>
            <w:tcW w:w="4038" w:type="dxa"/>
          </w:tcPr>
          <w:p w14:paraId="4ECB03BB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 AES Encryption algorithm?</w:t>
            </w:r>
          </w:p>
        </w:tc>
        <w:tc>
          <w:tcPr>
            <w:tcW w:w="1260" w:type="dxa"/>
          </w:tcPr>
          <w:p w14:paraId="110572EF" w14:textId="3230C88E" w:rsidR="004F5D40" w:rsidRDefault="0097107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38</w:t>
            </w:r>
            <w:r w:rsidR="0038737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5D5B0468" w14:textId="35939618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.5.</w:t>
            </w:r>
            <w:r w:rsidR="004F5D40">
              <w:rPr>
                <w:sz w:val="20"/>
                <w:szCs w:val="20"/>
              </w:rPr>
              <w:t>1</w:t>
            </w:r>
            <w:r w:rsidR="004F5D40" w:rsidRPr="001F5070">
              <w:rPr>
                <w:sz w:val="20"/>
                <w:szCs w:val="20"/>
              </w:rPr>
              <w:t>.</w:t>
            </w:r>
            <w:r w:rsidR="004F5D4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14:paraId="07C50411" w14:textId="170F997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2C39C470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0953C1E2" w14:textId="77777777" w:rsidTr="00B5384D">
        <w:tc>
          <w:tcPr>
            <w:tcW w:w="1077" w:type="dxa"/>
          </w:tcPr>
          <w:p w14:paraId="72FA8D80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tsm</w:t>
            </w:r>
          </w:p>
        </w:tc>
        <w:tc>
          <w:tcPr>
            <w:tcW w:w="4038" w:type="dxa"/>
          </w:tcPr>
          <w:p w14:paraId="11136349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12" w:name="OLE_LINK19"/>
            <w:r w:rsidRPr="001F5070">
              <w:rPr>
                <w:sz w:val="20"/>
                <w:szCs w:val="20"/>
              </w:rPr>
              <w:t>Does the implementation support the Transport Security Model (TSM)?</w:t>
            </w:r>
            <w:bookmarkEnd w:id="12"/>
          </w:p>
        </w:tc>
        <w:tc>
          <w:tcPr>
            <w:tcW w:w="1260" w:type="dxa"/>
          </w:tcPr>
          <w:p w14:paraId="19033061" w14:textId="4444C61D" w:rsidR="004F5D40" w:rsidRDefault="0038737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5591</w:t>
            </w:r>
          </w:p>
        </w:tc>
        <w:tc>
          <w:tcPr>
            <w:tcW w:w="900" w:type="dxa"/>
          </w:tcPr>
          <w:p w14:paraId="2FD49DB2" w14:textId="79F1DD13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.5.2</w:t>
            </w:r>
          </w:p>
        </w:tc>
        <w:tc>
          <w:tcPr>
            <w:tcW w:w="1260" w:type="dxa"/>
          </w:tcPr>
          <w:p w14:paraId="0AB275A8" w14:textId="5ED4F7F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7B586626" w14:textId="0353AD9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67B0FE9B" w14:textId="77777777" w:rsidTr="00B5384D">
        <w:tc>
          <w:tcPr>
            <w:tcW w:w="1077" w:type="dxa"/>
          </w:tcPr>
          <w:p w14:paraId="3AD90072" w14:textId="25370C8C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tlstm</w:t>
            </w:r>
          </w:p>
        </w:tc>
        <w:tc>
          <w:tcPr>
            <w:tcW w:w="4038" w:type="dxa"/>
          </w:tcPr>
          <w:p w14:paraId="31F2EFA1" w14:textId="6AE09776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Does the implementation support the </w:t>
            </w:r>
            <w:r>
              <w:rPr>
                <w:sz w:val="20"/>
                <w:szCs w:val="20"/>
              </w:rPr>
              <w:t xml:space="preserve">TLS </w:t>
            </w:r>
            <w:r w:rsidRPr="001F5070">
              <w:rPr>
                <w:sz w:val="20"/>
                <w:szCs w:val="20"/>
              </w:rPr>
              <w:t>Transport Model (TSM)</w:t>
            </w:r>
            <w:r>
              <w:rPr>
                <w:sz w:val="20"/>
                <w:szCs w:val="20"/>
              </w:rPr>
              <w:t xml:space="preserve"> for SNMP</w:t>
            </w:r>
            <w:r w:rsidRPr="001F5070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1E0BAD21" w14:textId="4BAA5BAB" w:rsidR="00BA6302" w:rsidRDefault="00BA6302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6353</w:t>
            </w:r>
            <w:r>
              <w:rPr>
                <w:sz w:val="20"/>
                <w:szCs w:val="20"/>
              </w:rPr>
              <w:br/>
            </w:r>
            <w:r w:rsidRPr="00251028">
              <w:rPr>
                <w:sz w:val="20"/>
                <w:szCs w:val="20"/>
                <w:highlight w:val="yellow"/>
              </w:rPr>
              <w:t>tlstm-update</w:t>
            </w:r>
          </w:p>
        </w:tc>
        <w:tc>
          <w:tcPr>
            <w:tcW w:w="900" w:type="dxa"/>
          </w:tcPr>
          <w:p w14:paraId="4FDFC1A3" w14:textId="4EBB113F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.5.2</w:t>
            </w:r>
          </w:p>
        </w:tc>
        <w:tc>
          <w:tcPr>
            <w:tcW w:w="1260" w:type="dxa"/>
          </w:tcPr>
          <w:p w14:paraId="5614755C" w14:textId="197C2DC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69E740E2" w14:textId="4F245C6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EF2637" w:rsidRPr="001F5070" w14:paraId="05ABCCB6" w14:textId="77777777" w:rsidTr="00B5384D">
        <w:tc>
          <w:tcPr>
            <w:tcW w:w="1077" w:type="dxa"/>
          </w:tcPr>
          <w:p w14:paraId="6D41BB2A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vacm</w:t>
            </w:r>
          </w:p>
        </w:tc>
        <w:tc>
          <w:tcPr>
            <w:tcW w:w="4038" w:type="dxa"/>
          </w:tcPr>
          <w:p w14:paraId="0DB61FB7" w14:textId="7777777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 View-based Access Control Model?</w:t>
            </w:r>
          </w:p>
        </w:tc>
        <w:tc>
          <w:tcPr>
            <w:tcW w:w="1260" w:type="dxa"/>
          </w:tcPr>
          <w:p w14:paraId="48C04793" w14:textId="49F7CFB7" w:rsidR="004F5D40" w:rsidRDefault="001D14D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3415</w:t>
            </w:r>
          </w:p>
        </w:tc>
        <w:tc>
          <w:tcPr>
            <w:tcW w:w="900" w:type="dxa"/>
          </w:tcPr>
          <w:p w14:paraId="1EEB60DC" w14:textId="799174BA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.6</w:t>
            </w:r>
          </w:p>
        </w:tc>
        <w:tc>
          <w:tcPr>
            <w:tcW w:w="1260" w:type="dxa"/>
          </w:tcPr>
          <w:p w14:paraId="46EFA64C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72CB8B4C" w14:textId="7777777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41AC6E6F" w14:textId="77777777" w:rsidTr="00B5384D">
        <w:tc>
          <w:tcPr>
            <w:tcW w:w="1077" w:type="dxa"/>
          </w:tcPr>
          <w:p w14:paraId="57F4C1FB" w14:textId="4D8E2B5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lastRenderedPageBreak/>
              <w:t>oper</w:t>
            </w:r>
          </w:p>
        </w:tc>
        <w:tc>
          <w:tcPr>
            <w:tcW w:w="4038" w:type="dxa"/>
          </w:tcPr>
          <w:p w14:paraId="63C2AEFF" w14:textId="2EAA9C18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all required protocol operations for SNMPv3?</w:t>
            </w:r>
          </w:p>
        </w:tc>
        <w:tc>
          <w:tcPr>
            <w:tcW w:w="1260" w:type="dxa"/>
          </w:tcPr>
          <w:p w14:paraId="3AEF9769" w14:textId="64207734" w:rsidR="004F5D40" w:rsidRDefault="001D14D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3416</w:t>
            </w:r>
          </w:p>
        </w:tc>
        <w:tc>
          <w:tcPr>
            <w:tcW w:w="900" w:type="dxa"/>
          </w:tcPr>
          <w:p w14:paraId="3EC04D4B" w14:textId="5C37F16A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.7.1</w:t>
            </w:r>
          </w:p>
        </w:tc>
        <w:tc>
          <w:tcPr>
            <w:tcW w:w="1260" w:type="dxa"/>
          </w:tcPr>
          <w:p w14:paraId="72621C39" w14:textId="3BC52E20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38E198B7" w14:textId="31341298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71E18C6A" w14:textId="77777777" w:rsidTr="00B5384D">
        <w:tc>
          <w:tcPr>
            <w:tcW w:w="1077" w:type="dxa"/>
          </w:tcPr>
          <w:p w14:paraId="423AA213" w14:textId="186C6AAC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req-id</w:t>
            </w:r>
          </w:p>
        </w:tc>
        <w:tc>
          <w:tcPr>
            <w:tcW w:w="4038" w:type="dxa"/>
          </w:tcPr>
          <w:p w14:paraId="5E68997A" w14:textId="0253641C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13" w:name="OLE_LINK22"/>
            <w:r>
              <w:rPr>
                <w:sz w:val="20"/>
                <w:szCs w:val="20"/>
              </w:rPr>
              <w:t>Does the implementation</w:t>
            </w:r>
            <w:bookmarkEnd w:id="13"/>
            <w:r>
              <w:rPr>
                <w:sz w:val="20"/>
                <w:szCs w:val="20"/>
              </w:rPr>
              <w:t xml:space="preserve"> vary the request-id between requests?</w:t>
            </w:r>
          </w:p>
        </w:tc>
        <w:tc>
          <w:tcPr>
            <w:tcW w:w="1260" w:type="dxa"/>
          </w:tcPr>
          <w:p w14:paraId="2C8C12F5" w14:textId="5DF79D46" w:rsidR="004F5D40" w:rsidRDefault="002D6AFA" w:rsidP="002D6AFA">
            <w:pPr>
              <w:pStyle w:val="Tabletext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900" w:type="dxa"/>
          </w:tcPr>
          <w:p w14:paraId="6DD4D0B5" w14:textId="6935546F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.7.2</w:t>
            </w:r>
          </w:p>
        </w:tc>
        <w:tc>
          <w:tcPr>
            <w:tcW w:w="1260" w:type="dxa"/>
          </w:tcPr>
          <w:p w14:paraId="1857A578" w14:textId="6C352EA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manager:m</w:t>
            </w:r>
          </w:p>
        </w:tc>
        <w:tc>
          <w:tcPr>
            <w:tcW w:w="990" w:type="dxa"/>
          </w:tcPr>
          <w:p w14:paraId="7573ADDA" w14:textId="4779079E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EF2637" w:rsidRPr="001F5070" w14:paraId="42B6F4C1" w14:textId="77777777" w:rsidTr="00B5384D">
        <w:tc>
          <w:tcPr>
            <w:tcW w:w="1077" w:type="dxa"/>
          </w:tcPr>
          <w:p w14:paraId="0B265125" w14:textId="498DD50F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w-port</w:t>
            </w:r>
          </w:p>
        </w:tc>
        <w:tc>
          <w:tcPr>
            <w:tcW w:w="4038" w:type="dxa"/>
          </w:tcPr>
          <w:p w14:paraId="58039CEE" w14:textId="04BF89D3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14" w:name="OLE_LINK23"/>
            <w:r>
              <w:rPr>
                <w:sz w:val="20"/>
                <w:szCs w:val="20"/>
              </w:rPr>
              <w:t>Can the implementation use the well-known port numbers</w:t>
            </w:r>
            <w:r w:rsidR="00422D80">
              <w:rPr>
                <w:sz w:val="20"/>
                <w:szCs w:val="20"/>
              </w:rPr>
              <w:t xml:space="preserve"> of 161 and 162</w:t>
            </w:r>
            <w:r>
              <w:rPr>
                <w:sz w:val="20"/>
                <w:szCs w:val="20"/>
              </w:rPr>
              <w:t>?</w:t>
            </w:r>
            <w:bookmarkEnd w:id="14"/>
          </w:p>
        </w:tc>
        <w:tc>
          <w:tcPr>
            <w:tcW w:w="1260" w:type="dxa"/>
          </w:tcPr>
          <w:p w14:paraId="39D44D97" w14:textId="418287CF" w:rsidR="004F5D40" w:rsidRDefault="00443A3A" w:rsidP="00F5516E">
            <w:pPr>
              <w:pStyle w:val="Tabletext10"/>
              <w:rPr>
                <w:sz w:val="20"/>
                <w:szCs w:val="20"/>
              </w:rPr>
            </w:pPr>
            <w:bookmarkStart w:id="15" w:name="OLE_LINK12"/>
            <w:r>
              <w:rPr>
                <w:sz w:val="20"/>
                <w:szCs w:val="20"/>
              </w:rPr>
              <w:t xml:space="preserve">IANA </w:t>
            </w:r>
            <w:r w:rsidR="00187B28">
              <w:rPr>
                <w:sz w:val="20"/>
                <w:szCs w:val="20"/>
              </w:rPr>
              <w:t>Port Number Registry</w:t>
            </w:r>
            <w:bookmarkEnd w:id="15"/>
          </w:p>
        </w:tc>
        <w:tc>
          <w:tcPr>
            <w:tcW w:w="900" w:type="dxa"/>
          </w:tcPr>
          <w:p w14:paraId="1DA841E9" w14:textId="3DF519DD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.8.1</w:t>
            </w:r>
          </w:p>
        </w:tc>
        <w:tc>
          <w:tcPr>
            <w:tcW w:w="1260" w:type="dxa"/>
          </w:tcPr>
          <w:p w14:paraId="5AF54D40" w14:textId="7482A96E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0FA186A4" w14:textId="17B42DF4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01F64EDB" w14:textId="77777777" w:rsidTr="00B5384D">
        <w:tc>
          <w:tcPr>
            <w:tcW w:w="1077" w:type="dxa"/>
          </w:tcPr>
          <w:p w14:paraId="30277FAA" w14:textId="44312EEA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p-port</w:t>
            </w:r>
          </w:p>
        </w:tc>
        <w:tc>
          <w:tcPr>
            <w:tcW w:w="4038" w:type="dxa"/>
          </w:tcPr>
          <w:p w14:paraId="76596D87" w14:textId="36DC3141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the implementation use private port numbers?</w:t>
            </w:r>
          </w:p>
        </w:tc>
        <w:tc>
          <w:tcPr>
            <w:tcW w:w="1260" w:type="dxa"/>
          </w:tcPr>
          <w:p w14:paraId="152B5B00" w14:textId="7DC29A68" w:rsidR="004F5D40" w:rsidRDefault="00187B28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IANA Port Number Registry</w:t>
            </w:r>
          </w:p>
        </w:tc>
        <w:tc>
          <w:tcPr>
            <w:tcW w:w="900" w:type="dxa"/>
          </w:tcPr>
          <w:p w14:paraId="5FCBCCE7" w14:textId="7EEE1091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.8.1</w:t>
            </w:r>
          </w:p>
        </w:tc>
        <w:tc>
          <w:tcPr>
            <w:tcW w:w="1260" w:type="dxa"/>
          </w:tcPr>
          <w:p w14:paraId="2880934F" w14:textId="0A24829C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67A00BEC" w14:textId="26AABF28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78C5B6DA" w14:textId="77777777" w:rsidTr="00B5384D">
        <w:tc>
          <w:tcPr>
            <w:tcW w:w="1077" w:type="dxa"/>
          </w:tcPr>
          <w:p w14:paraId="5F7419FA" w14:textId="7B6BB628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udp4</w:t>
            </w:r>
          </w:p>
        </w:tc>
        <w:tc>
          <w:tcPr>
            <w:tcW w:w="4038" w:type="dxa"/>
          </w:tcPr>
          <w:p w14:paraId="04156FDB" w14:textId="39F5D452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UDP over IPv4?</w:t>
            </w:r>
          </w:p>
        </w:tc>
        <w:tc>
          <w:tcPr>
            <w:tcW w:w="1260" w:type="dxa"/>
          </w:tcPr>
          <w:p w14:paraId="42585542" w14:textId="77777777" w:rsidR="004F5D40" w:rsidRDefault="00E06109" w:rsidP="00F5516E">
            <w:pPr>
              <w:pStyle w:val="Tabletext10"/>
              <w:rPr>
                <w:sz w:val="20"/>
                <w:szCs w:val="20"/>
              </w:rPr>
            </w:pPr>
            <w:bookmarkStart w:id="16" w:name="OLE_LINK26"/>
            <w:r>
              <w:rPr>
                <w:sz w:val="20"/>
                <w:szCs w:val="20"/>
              </w:rPr>
              <w:t>RFC 3417</w:t>
            </w:r>
            <w:bookmarkEnd w:id="16"/>
          </w:p>
          <w:p w14:paraId="5F2AA126" w14:textId="77777777" w:rsidR="009C5D13" w:rsidRDefault="009C5D13" w:rsidP="00F5516E">
            <w:pPr>
              <w:pStyle w:val="Tabletext10"/>
              <w:rPr>
                <w:sz w:val="20"/>
                <w:szCs w:val="20"/>
              </w:rPr>
            </w:pPr>
            <w:bookmarkStart w:id="17" w:name="OLE_LINK46"/>
            <w:r>
              <w:rPr>
                <w:sz w:val="20"/>
                <w:szCs w:val="20"/>
              </w:rPr>
              <w:t>RFC 6353</w:t>
            </w:r>
          </w:p>
          <w:p w14:paraId="6C9ABD4F" w14:textId="71B931D0" w:rsidR="009C5D13" w:rsidRDefault="009C5D1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9147</w:t>
            </w:r>
            <w:bookmarkEnd w:id="17"/>
          </w:p>
        </w:tc>
        <w:tc>
          <w:tcPr>
            <w:tcW w:w="900" w:type="dxa"/>
          </w:tcPr>
          <w:p w14:paraId="4570C47A" w14:textId="0DFE905A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.8.</w:t>
            </w:r>
            <w:r w:rsidR="004F5D40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122E64B3" w14:textId="70F72274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18D9DB7B" w14:textId="69656A3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2041FFFB" w14:textId="77777777" w:rsidTr="00B5384D">
        <w:tc>
          <w:tcPr>
            <w:tcW w:w="1077" w:type="dxa"/>
          </w:tcPr>
          <w:p w14:paraId="00DDB2C5" w14:textId="2453671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udp6</w:t>
            </w:r>
          </w:p>
        </w:tc>
        <w:tc>
          <w:tcPr>
            <w:tcW w:w="4038" w:type="dxa"/>
          </w:tcPr>
          <w:p w14:paraId="541FED9B" w14:textId="118413EB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UDP over IPv6?</w:t>
            </w:r>
          </w:p>
        </w:tc>
        <w:tc>
          <w:tcPr>
            <w:tcW w:w="1260" w:type="dxa"/>
          </w:tcPr>
          <w:p w14:paraId="6C54A7E6" w14:textId="77777777" w:rsidR="004F5D40" w:rsidRDefault="00435E09" w:rsidP="00F5516E">
            <w:pPr>
              <w:pStyle w:val="Tabletext10"/>
              <w:rPr>
                <w:sz w:val="20"/>
                <w:szCs w:val="20"/>
              </w:rPr>
            </w:pPr>
            <w:bookmarkStart w:id="18" w:name="OLE_LINK48"/>
            <w:r>
              <w:rPr>
                <w:sz w:val="20"/>
                <w:szCs w:val="20"/>
              </w:rPr>
              <w:t>RFC 3417</w:t>
            </w:r>
            <w:bookmarkEnd w:id="18"/>
          </w:p>
          <w:p w14:paraId="504BC9B0" w14:textId="77777777" w:rsidR="00A74049" w:rsidRDefault="00A74049" w:rsidP="00A74049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6353</w:t>
            </w:r>
          </w:p>
          <w:p w14:paraId="461141F9" w14:textId="06853A49" w:rsidR="00A74049" w:rsidRDefault="00A74049" w:rsidP="00A74049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9147</w:t>
            </w:r>
          </w:p>
        </w:tc>
        <w:tc>
          <w:tcPr>
            <w:tcW w:w="900" w:type="dxa"/>
          </w:tcPr>
          <w:p w14:paraId="67EB3C6F" w14:textId="79F481F7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.8.</w:t>
            </w:r>
            <w:r w:rsidR="004F5D4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14:paraId="467A4D8F" w14:textId="03D35340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5CFE3B9E" w14:textId="5D2D6A0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7493183A" w14:textId="77777777" w:rsidTr="00B5384D">
        <w:tc>
          <w:tcPr>
            <w:tcW w:w="1077" w:type="dxa"/>
          </w:tcPr>
          <w:p w14:paraId="1F060306" w14:textId="51378BB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tcp4</w:t>
            </w:r>
          </w:p>
        </w:tc>
        <w:tc>
          <w:tcPr>
            <w:tcW w:w="4038" w:type="dxa"/>
          </w:tcPr>
          <w:p w14:paraId="44AEB18E" w14:textId="796C3156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TCP over IPv4?</w:t>
            </w:r>
          </w:p>
        </w:tc>
        <w:tc>
          <w:tcPr>
            <w:tcW w:w="1260" w:type="dxa"/>
          </w:tcPr>
          <w:p w14:paraId="52F118F1" w14:textId="77777777" w:rsidR="004F5D40" w:rsidRDefault="00435E09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</w:t>
            </w:r>
            <w:r w:rsidR="008A12AB">
              <w:rPr>
                <w:sz w:val="20"/>
                <w:szCs w:val="20"/>
              </w:rPr>
              <w:t>30</w:t>
            </w:r>
          </w:p>
          <w:p w14:paraId="671AB896" w14:textId="77777777" w:rsidR="00A31CD7" w:rsidRDefault="00A31CD7" w:rsidP="00A31CD7">
            <w:pPr>
              <w:pStyle w:val="Tabletext10"/>
              <w:rPr>
                <w:sz w:val="20"/>
                <w:szCs w:val="20"/>
              </w:rPr>
            </w:pPr>
            <w:bookmarkStart w:id="19" w:name="OLE_LINK47"/>
            <w:r>
              <w:rPr>
                <w:sz w:val="20"/>
                <w:szCs w:val="20"/>
              </w:rPr>
              <w:t>RFC 6353</w:t>
            </w:r>
          </w:p>
          <w:p w14:paraId="30C227BC" w14:textId="02CE0709" w:rsidR="00A31CD7" w:rsidRDefault="00A31CD7" w:rsidP="00A31CD7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8446</w:t>
            </w:r>
            <w:bookmarkEnd w:id="19"/>
          </w:p>
        </w:tc>
        <w:tc>
          <w:tcPr>
            <w:tcW w:w="900" w:type="dxa"/>
          </w:tcPr>
          <w:p w14:paraId="7CDE6D26" w14:textId="342AE68E" w:rsidR="004F5D40" w:rsidRPr="001F5070" w:rsidRDefault="00BA715B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.8.</w:t>
            </w:r>
            <w:r w:rsidR="004F5D40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14:paraId="7C0E3F77" w14:textId="7874549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49A5B164" w14:textId="21DDC54D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7245D0E4" w14:textId="77777777" w:rsidTr="00B5384D">
        <w:tc>
          <w:tcPr>
            <w:tcW w:w="1077" w:type="dxa"/>
          </w:tcPr>
          <w:p w14:paraId="4A154D2D" w14:textId="3A7C4A76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tcp6</w:t>
            </w:r>
          </w:p>
        </w:tc>
        <w:tc>
          <w:tcPr>
            <w:tcW w:w="4038" w:type="dxa"/>
          </w:tcPr>
          <w:p w14:paraId="2E3E849A" w14:textId="41DECBAA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TCP over IPv6?</w:t>
            </w:r>
          </w:p>
        </w:tc>
        <w:tc>
          <w:tcPr>
            <w:tcW w:w="1260" w:type="dxa"/>
          </w:tcPr>
          <w:p w14:paraId="74E39C8E" w14:textId="77777777" w:rsidR="004F5D40" w:rsidRDefault="00435E09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</w:t>
            </w:r>
            <w:r w:rsidR="008A12AB">
              <w:rPr>
                <w:sz w:val="20"/>
                <w:szCs w:val="20"/>
              </w:rPr>
              <w:t>30</w:t>
            </w:r>
          </w:p>
          <w:p w14:paraId="0854755A" w14:textId="77777777" w:rsidR="00A31CD7" w:rsidRDefault="00A31CD7" w:rsidP="00A31CD7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6353</w:t>
            </w:r>
          </w:p>
          <w:p w14:paraId="44E9DF25" w14:textId="2B26AC14" w:rsidR="00A31CD7" w:rsidRDefault="00A31CD7" w:rsidP="00A31CD7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8446</w:t>
            </w:r>
          </w:p>
        </w:tc>
        <w:tc>
          <w:tcPr>
            <w:tcW w:w="900" w:type="dxa"/>
          </w:tcPr>
          <w:p w14:paraId="2F71C5D6" w14:textId="6CDB98F2" w:rsidR="004F5D40" w:rsidRPr="001F5070" w:rsidRDefault="00A31CD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.8.</w:t>
            </w:r>
            <w:r w:rsidR="004F5D40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14:paraId="3ABF7DEE" w14:textId="5FEC5510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5F4EEF79" w14:textId="0888362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218581EF" w14:textId="77777777" w:rsidTr="00B5384D">
        <w:tc>
          <w:tcPr>
            <w:tcW w:w="1077" w:type="dxa"/>
          </w:tcPr>
          <w:p w14:paraId="693B574A" w14:textId="7CC78614" w:rsidR="004F5D4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pkt484</w:t>
            </w:r>
          </w:p>
        </w:tc>
        <w:tc>
          <w:tcPr>
            <w:tcW w:w="4038" w:type="dxa"/>
          </w:tcPr>
          <w:p w14:paraId="24908E33" w14:textId="73BB355B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20" w:name="OLE_LINK27"/>
            <w:r>
              <w:rPr>
                <w:sz w:val="20"/>
                <w:szCs w:val="20"/>
              </w:rPr>
              <w:t>Does the implementation support packet sizes of at least 484 octets?</w:t>
            </w:r>
            <w:bookmarkEnd w:id="20"/>
          </w:p>
        </w:tc>
        <w:tc>
          <w:tcPr>
            <w:tcW w:w="1260" w:type="dxa"/>
          </w:tcPr>
          <w:p w14:paraId="3868E872" w14:textId="77777777" w:rsidR="004F5D40" w:rsidRDefault="00C75D94" w:rsidP="00F5516E">
            <w:pPr>
              <w:pStyle w:val="Tabletext10"/>
              <w:rPr>
                <w:sz w:val="20"/>
                <w:szCs w:val="20"/>
              </w:rPr>
            </w:pPr>
            <w:bookmarkStart w:id="21" w:name="OLE_LINK49"/>
            <w:r>
              <w:rPr>
                <w:sz w:val="20"/>
                <w:szCs w:val="20"/>
              </w:rPr>
              <w:t>RFC 3417</w:t>
            </w:r>
          </w:p>
          <w:p w14:paraId="513DDC87" w14:textId="2D3B749C" w:rsidR="00C75D94" w:rsidRDefault="00C75D9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RFC </w:t>
            </w:r>
            <w:r w:rsidR="00D72B44">
              <w:rPr>
                <w:sz w:val="20"/>
                <w:szCs w:val="20"/>
              </w:rPr>
              <w:t>3430</w:t>
            </w:r>
            <w:bookmarkEnd w:id="21"/>
          </w:p>
        </w:tc>
        <w:tc>
          <w:tcPr>
            <w:tcW w:w="900" w:type="dxa"/>
          </w:tcPr>
          <w:p w14:paraId="58ABF113" w14:textId="47A3AB68" w:rsidR="004F5D40" w:rsidRDefault="00837AC3" w:rsidP="00F5516E">
            <w:pPr>
              <w:pStyle w:val="Tabletext10"/>
              <w:rPr>
                <w:sz w:val="20"/>
                <w:szCs w:val="20"/>
              </w:rPr>
            </w:pPr>
            <w:bookmarkStart w:id="22" w:name="OLE_LINK28"/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 xml:space="preserve">.8.3.1 </w:t>
            </w:r>
            <w:bookmarkEnd w:id="22"/>
          </w:p>
        </w:tc>
        <w:tc>
          <w:tcPr>
            <w:tcW w:w="1260" w:type="dxa"/>
          </w:tcPr>
          <w:p w14:paraId="574C48BB" w14:textId="4E998A12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248F1E2E" w14:textId="7764899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EF2637" w:rsidRPr="001F5070" w14:paraId="4160E2A8" w14:textId="77777777" w:rsidTr="00B5384D">
        <w:tc>
          <w:tcPr>
            <w:tcW w:w="1077" w:type="dxa"/>
          </w:tcPr>
          <w:p w14:paraId="19D682A5" w14:textId="104A2C26" w:rsidR="004F5D4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pkt1472</w:t>
            </w:r>
          </w:p>
        </w:tc>
        <w:tc>
          <w:tcPr>
            <w:tcW w:w="4038" w:type="dxa"/>
          </w:tcPr>
          <w:p w14:paraId="555EBF18" w14:textId="1819D21C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the implementation support packet sizes of at least 1472 octets?</w:t>
            </w:r>
          </w:p>
        </w:tc>
        <w:tc>
          <w:tcPr>
            <w:tcW w:w="1260" w:type="dxa"/>
          </w:tcPr>
          <w:p w14:paraId="064E51E5" w14:textId="77777777" w:rsidR="002E1724" w:rsidRDefault="002E1724" w:rsidP="002E1724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3417</w:t>
            </w:r>
          </w:p>
          <w:p w14:paraId="210B4E78" w14:textId="05A88201" w:rsidR="004F5D40" w:rsidRDefault="002E1724" w:rsidP="002E1724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3430</w:t>
            </w:r>
          </w:p>
        </w:tc>
        <w:tc>
          <w:tcPr>
            <w:tcW w:w="900" w:type="dxa"/>
          </w:tcPr>
          <w:p w14:paraId="2ED5DCAD" w14:textId="1169A177" w:rsidR="004F5D40" w:rsidRDefault="00837AC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 xml:space="preserve">.8.3.2 </w:t>
            </w:r>
          </w:p>
        </w:tc>
        <w:tc>
          <w:tcPr>
            <w:tcW w:w="1260" w:type="dxa"/>
          </w:tcPr>
          <w:p w14:paraId="5D7FB455" w14:textId="3A1C9348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990" w:type="dxa"/>
          </w:tcPr>
          <w:p w14:paraId="073618C5" w14:textId="6A396527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No</w:t>
            </w:r>
          </w:p>
        </w:tc>
      </w:tr>
      <w:tr w:rsidR="00EF2637" w:rsidRPr="001F5070" w14:paraId="64CA5FB9" w14:textId="77777777" w:rsidTr="00B5384D">
        <w:tc>
          <w:tcPr>
            <w:tcW w:w="1077" w:type="dxa"/>
          </w:tcPr>
          <w:p w14:paraId="5404B9BD" w14:textId="03C07B30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dtls</w:t>
            </w:r>
          </w:p>
        </w:tc>
        <w:tc>
          <w:tcPr>
            <w:tcW w:w="4038" w:type="dxa"/>
          </w:tcPr>
          <w:p w14:paraId="54565AE8" w14:textId="0DC88543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23" w:name="OLE_LINK24"/>
            <w:r w:rsidRPr="001F5070">
              <w:rPr>
                <w:sz w:val="20"/>
                <w:szCs w:val="20"/>
              </w:rPr>
              <w:t xml:space="preserve">Does the implementation support </w:t>
            </w:r>
            <w:r>
              <w:rPr>
                <w:sz w:val="20"/>
                <w:szCs w:val="20"/>
              </w:rPr>
              <w:t>DTLS v1.3</w:t>
            </w:r>
            <w:r w:rsidRPr="001F5070">
              <w:rPr>
                <w:sz w:val="20"/>
                <w:szCs w:val="20"/>
              </w:rPr>
              <w:t>?</w:t>
            </w:r>
            <w:bookmarkEnd w:id="23"/>
          </w:p>
        </w:tc>
        <w:tc>
          <w:tcPr>
            <w:tcW w:w="1260" w:type="dxa"/>
          </w:tcPr>
          <w:p w14:paraId="5FC36DEE" w14:textId="0CBD5F58" w:rsidR="004F5D40" w:rsidRDefault="00B92178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9</w:t>
            </w:r>
            <w:r w:rsidR="00041B10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</w:tcPr>
          <w:p w14:paraId="0FEA488E" w14:textId="1C641A2A" w:rsidR="004F5D40" w:rsidRPr="001F5070" w:rsidRDefault="00837AC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.8.</w:t>
            </w:r>
            <w:r w:rsidR="004F5D40">
              <w:rPr>
                <w:sz w:val="20"/>
                <w:szCs w:val="20"/>
              </w:rPr>
              <w:t>6.1</w:t>
            </w:r>
          </w:p>
        </w:tc>
        <w:tc>
          <w:tcPr>
            <w:tcW w:w="1260" w:type="dxa"/>
          </w:tcPr>
          <w:p w14:paraId="29EE33FF" w14:textId="48287429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324D9142" w14:textId="538BD4B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EF2637" w:rsidRPr="001F5070" w14:paraId="260183E8" w14:textId="77777777" w:rsidTr="00B5384D">
        <w:tc>
          <w:tcPr>
            <w:tcW w:w="1077" w:type="dxa"/>
          </w:tcPr>
          <w:p w14:paraId="268F905A" w14:textId="2548C7BE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tls</w:t>
            </w:r>
          </w:p>
        </w:tc>
        <w:tc>
          <w:tcPr>
            <w:tcW w:w="4038" w:type="dxa"/>
          </w:tcPr>
          <w:p w14:paraId="6CA19F1D" w14:textId="07CD849E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Does the implementation support </w:t>
            </w:r>
            <w:r>
              <w:rPr>
                <w:sz w:val="20"/>
                <w:szCs w:val="20"/>
              </w:rPr>
              <w:t>TLS v1.3</w:t>
            </w:r>
            <w:r w:rsidRPr="001F5070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3F202399" w14:textId="230D6BE1" w:rsidR="004F5D40" w:rsidRDefault="00041B1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8446</w:t>
            </w:r>
          </w:p>
        </w:tc>
        <w:tc>
          <w:tcPr>
            <w:tcW w:w="900" w:type="dxa"/>
          </w:tcPr>
          <w:p w14:paraId="0F62143F" w14:textId="474C7F1F" w:rsidR="004F5D40" w:rsidRPr="001F5070" w:rsidRDefault="00837AC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.8.6.2</w:t>
            </w:r>
          </w:p>
        </w:tc>
        <w:tc>
          <w:tcPr>
            <w:tcW w:w="1260" w:type="dxa"/>
          </w:tcPr>
          <w:p w14:paraId="75E8DAC4" w14:textId="77777777" w:rsidR="004F5D4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tcp4:m</w:t>
            </w:r>
          </w:p>
          <w:p w14:paraId="40AF8057" w14:textId="30C38D3B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tcp6:m</w:t>
            </w:r>
          </w:p>
        </w:tc>
        <w:tc>
          <w:tcPr>
            <w:tcW w:w="990" w:type="dxa"/>
          </w:tcPr>
          <w:p w14:paraId="27DB6013" w14:textId="1530232B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EF2637" w:rsidRPr="001F5070" w14:paraId="39373A88" w14:textId="77777777" w:rsidTr="00B5384D">
        <w:tc>
          <w:tcPr>
            <w:tcW w:w="1077" w:type="dxa"/>
          </w:tcPr>
          <w:p w14:paraId="4CA41C16" w14:textId="6D1C35BC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aes-gcm</w:t>
            </w:r>
          </w:p>
        </w:tc>
        <w:tc>
          <w:tcPr>
            <w:tcW w:w="4038" w:type="dxa"/>
          </w:tcPr>
          <w:p w14:paraId="4ED6574D" w14:textId="79BD0752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the implementation support </w:t>
            </w:r>
            <w:r>
              <w:t xml:space="preserve">the </w:t>
            </w:r>
            <w:r w:rsidRPr="007331BD">
              <w:t xml:space="preserve">TLS_AES_128_GCM_SHA256 </w:t>
            </w:r>
            <w:r>
              <w:t>cipher suite?</w:t>
            </w:r>
          </w:p>
        </w:tc>
        <w:tc>
          <w:tcPr>
            <w:tcW w:w="1260" w:type="dxa"/>
          </w:tcPr>
          <w:p w14:paraId="40767DDE" w14:textId="3BDD6F61" w:rsidR="004F5D40" w:rsidRDefault="00B046E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8446</w:t>
            </w:r>
          </w:p>
        </w:tc>
        <w:tc>
          <w:tcPr>
            <w:tcW w:w="900" w:type="dxa"/>
          </w:tcPr>
          <w:p w14:paraId="0FE0009D" w14:textId="5CB59523" w:rsidR="004F5D40" w:rsidRPr="001F5070" w:rsidRDefault="00837AC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.8.6.3</w:t>
            </w:r>
          </w:p>
        </w:tc>
        <w:tc>
          <w:tcPr>
            <w:tcW w:w="1260" w:type="dxa"/>
          </w:tcPr>
          <w:p w14:paraId="1F844022" w14:textId="14986D0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2F9D1B90" w14:textId="46E3D1E0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EF2637" w:rsidRPr="001F5070" w14:paraId="5AD03C32" w14:textId="77777777" w:rsidTr="00B5384D">
        <w:tc>
          <w:tcPr>
            <w:tcW w:w="1077" w:type="dxa"/>
          </w:tcPr>
          <w:p w14:paraId="4A65073D" w14:textId="3D27477E" w:rsidR="004F5D40" w:rsidRPr="001F5070" w:rsidRDefault="00E83DD3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framework</w:t>
            </w:r>
            <w:r w:rsidR="004F5D40">
              <w:rPr>
                <w:sz w:val="20"/>
                <w:szCs w:val="20"/>
              </w:rPr>
              <w:t>-mib</w:t>
            </w:r>
          </w:p>
        </w:tc>
        <w:tc>
          <w:tcPr>
            <w:tcW w:w="4038" w:type="dxa"/>
          </w:tcPr>
          <w:p w14:paraId="20D37DFD" w14:textId="25398308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24" w:name="OLE_LINK50"/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bookmarkEnd w:id="24"/>
            <w:r w:rsidRPr="001F5070">
              <w:rPr>
                <w:sz w:val="20"/>
                <w:szCs w:val="20"/>
              </w:rPr>
              <w:t xml:space="preserve"> </w:t>
            </w:r>
            <w:r w:rsidR="00D70036">
              <w:rPr>
                <w:sz w:val="20"/>
                <w:szCs w:val="20"/>
              </w:rPr>
              <w:t>SNMP-FRAMEWORK-</w:t>
            </w:r>
            <w:r>
              <w:rPr>
                <w:sz w:val="20"/>
                <w:szCs w:val="20"/>
              </w:rPr>
              <w:t>MIB</w:t>
            </w:r>
            <w:r w:rsidRPr="001F5070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6F0E0358" w14:textId="4713546D" w:rsidR="004F5D40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3411</w:t>
            </w:r>
          </w:p>
        </w:tc>
        <w:tc>
          <w:tcPr>
            <w:tcW w:w="900" w:type="dxa"/>
          </w:tcPr>
          <w:p w14:paraId="6C9509AE" w14:textId="2A649117" w:rsidR="004F5D40" w:rsidRPr="001F5070" w:rsidRDefault="00837AC3" w:rsidP="00F5516E">
            <w:pPr>
              <w:pStyle w:val="Tabletext10"/>
              <w:rPr>
                <w:sz w:val="20"/>
                <w:szCs w:val="20"/>
              </w:rPr>
            </w:pPr>
            <w:bookmarkStart w:id="25" w:name="OLE_LINK51"/>
            <w:r>
              <w:rPr>
                <w:sz w:val="20"/>
                <w:szCs w:val="20"/>
              </w:rPr>
              <w:t>7</w:t>
            </w:r>
            <w:r w:rsidR="004F5D40">
              <w:rPr>
                <w:sz w:val="20"/>
                <w:szCs w:val="20"/>
              </w:rPr>
              <w:t>.9.1</w:t>
            </w:r>
            <w:bookmarkEnd w:id="25"/>
          </w:p>
        </w:tc>
        <w:tc>
          <w:tcPr>
            <w:tcW w:w="1260" w:type="dxa"/>
          </w:tcPr>
          <w:p w14:paraId="2CA14FF3" w14:textId="7FE8B58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 m</w:t>
            </w:r>
          </w:p>
        </w:tc>
        <w:tc>
          <w:tcPr>
            <w:tcW w:w="990" w:type="dxa"/>
          </w:tcPr>
          <w:p w14:paraId="4384DAF2" w14:textId="171E52FD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bookmarkStart w:id="26" w:name="OLE_LINK60"/>
            <w:r>
              <w:rPr>
                <w:sz w:val="20"/>
                <w:szCs w:val="20"/>
              </w:rPr>
              <w:t>Yes / NA</w:t>
            </w:r>
            <w:bookmarkEnd w:id="26"/>
          </w:p>
        </w:tc>
      </w:tr>
      <w:tr w:rsidR="00E83DD3" w:rsidRPr="001F5070" w14:paraId="76713DAC" w14:textId="77777777" w:rsidTr="00ED2C01">
        <w:tc>
          <w:tcPr>
            <w:tcW w:w="1077" w:type="dxa"/>
          </w:tcPr>
          <w:p w14:paraId="4FD8903A" w14:textId="63E5D648" w:rsidR="00E83DD3" w:rsidRPr="001F5070" w:rsidRDefault="00D70036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mpd-mib</w:t>
            </w:r>
          </w:p>
        </w:tc>
        <w:tc>
          <w:tcPr>
            <w:tcW w:w="4038" w:type="dxa"/>
          </w:tcPr>
          <w:p w14:paraId="4221D956" w14:textId="3B51C262" w:rsidR="00E83DD3" w:rsidRPr="001F5070" w:rsidRDefault="00D70036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SNMP-MPD-MIB?</w:t>
            </w:r>
          </w:p>
        </w:tc>
        <w:tc>
          <w:tcPr>
            <w:tcW w:w="1260" w:type="dxa"/>
          </w:tcPr>
          <w:p w14:paraId="279B9109" w14:textId="40992F0C" w:rsidR="00E83DD3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3412</w:t>
            </w:r>
          </w:p>
        </w:tc>
        <w:tc>
          <w:tcPr>
            <w:tcW w:w="900" w:type="dxa"/>
          </w:tcPr>
          <w:p w14:paraId="1617C31D" w14:textId="3798C491" w:rsidR="00E83DD3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28A4F5E5" w14:textId="471D8A25" w:rsidR="00E83DD3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5B7A1B2C" w14:textId="569DD7B2" w:rsidR="00E83DD3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D70036" w:rsidRPr="001F5070" w14:paraId="3ACBBAA6" w14:textId="77777777" w:rsidTr="00ED2C01">
        <w:tc>
          <w:tcPr>
            <w:tcW w:w="1077" w:type="dxa"/>
          </w:tcPr>
          <w:p w14:paraId="0BE8DEEA" w14:textId="4BB7581C" w:rsidR="00D70036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C54CD7">
              <w:rPr>
                <w:sz w:val="20"/>
                <w:szCs w:val="20"/>
              </w:rPr>
              <w:t>sm-mib</w:t>
            </w:r>
          </w:p>
        </w:tc>
        <w:tc>
          <w:tcPr>
            <w:tcW w:w="4038" w:type="dxa"/>
          </w:tcPr>
          <w:p w14:paraId="7FBC7EDC" w14:textId="66199903" w:rsidR="00D70036" w:rsidRPr="001F5070" w:rsidRDefault="001E6FFC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SNMP-USER-BASED-SM-MIB</w:t>
            </w:r>
            <w:r w:rsidR="00FC2BA9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7D5BC58A" w14:textId="44597D79" w:rsidR="00D70036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3414</w:t>
            </w:r>
          </w:p>
        </w:tc>
        <w:tc>
          <w:tcPr>
            <w:tcW w:w="900" w:type="dxa"/>
          </w:tcPr>
          <w:p w14:paraId="44B636A5" w14:textId="0237117A" w:rsidR="00D70036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1D5B26FE" w14:textId="69CDAE76" w:rsidR="00D70036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4CF3A9F3" w14:textId="2497AB42" w:rsidR="00D70036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C54CD7" w:rsidRPr="001F5070" w14:paraId="5864DEF2" w14:textId="77777777" w:rsidTr="00ED2C01">
        <w:tc>
          <w:tcPr>
            <w:tcW w:w="1077" w:type="dxa"/>
          </w:tcPr>
          <w:p w14:paraId="58759557" w14:textId="4A0ED35B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C54CD7">
              <w:rPr>
                <w:sz w:val="20"/>
                <w:szCs w:val="20"/>
              </w:rPr>
              <w:t>sm-aes-mib</w:t>
            </w:r>
          </w:p>
        </w:tc>
        <w:tc>
          <w:tcPr>
            <w:tcW w:w="4038" w:type="dxa"/>
          </w:tcPr>
          <w:p w14:paraId="31EF0352" w14:textId="42B46E65" w:rsidR="00C54CD7" w:rsidRPr="001F5070" w:rsidRDefault="00FC2BA9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SNMP-USM-AES-MIB?</w:t>
            </w:r>
          </w:p>
        </w:tc>
        <w:tc>
          <w:tcPr>
            <w:tcW w:w="1260" w:type="dxa"/>
          </w:tcPr>
          <w:p w14:paraId="395F3D07" w14:textId="3392590A" w:rsidR="00C54CD7" w:rsidRDefault="00B04C3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RFC </w:t>
            </w:r>
            <w:r w:rsidR="00AC59A4">
              <w:rPr>
                <w:sz w:val="20"/>
                <w:szCs w:val="20"/>
              </w:rPr>
              <w:t>3826</w:t>
            </w:r>
          </w:p>
        </w:tc>
        <w:tc>
          <w:tcPr>
            <w:tcW w:w="900" w:type="dxa"/>
          </w:tcPr>
          <w:p w14:paraId="15B50006" w14:textId="7BC6D71A" w:rsidR="00C54CD7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5BCEAEC9" w14:textId="33D9692E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23142F3C" w14:textId="7D8B6EA4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C54CD7" w:rsidRPr="001F5070" w14:paraId="6D1AC133" w14:textId="77777777" w:rsidTr="00ED2C01">
        <w:tc>
          <w:tcPr>
            <w:tcW w:w="1077" w:type="dxa"/>
          </w:tcPr>
          <w:p w14:paraId="038C600A" w14:textId="61F15F43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DE3A6D">
              <w:rPr>
                <w:sz w:val="20"/>
                <w:szCs w:val="20"/>
              </w:rPr>
              <w:t>acm-mib</w:t>
            </w:r>
          </w:p>
        </w:tc>
        <w:tc>
          <w:tcPr>
            <w:tcW w:w="4038" w:type="dxa"/>
          </w:tcPr>
          <w:p w14:paraId="3B4D1D4D" w14:textId="31D199FD" w:rsidR="00C54CD7" w:rsidRPr="001F5070" w:rsidRDefault="00FC2BA9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SNMP-VIEW-BASED</w:t>
            </w:r>
            <w:r w:rsidR="00B04C3C">
              <w:rPr>
                <w:sz w:val="20"/>
                <w:szCs w:val="20"/>
              </w:rPr>
              <w:t>-ACM-MIB?</w:t>
            </w:r>
          </w:p>
        </w:tc>
        <w:tc>
          <w:tcPr>
            <w:tcW w:w="1260" w:type="dxa"/>
          </w:tcPr>
          <w:p w14:paraId="1869D942" w14:textId="2B4C3445" w:rsidR="00C54CD7" w:rsidRDefault="00B04C3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3415</w:t>
            </w:r>
          </w:p>
        </w:tc>
        <w:tc>
          <w:tcPr>
            <w:tcW w:w="900" w:type="dxa"/>
          </w:tcPr>
          <w:p w14:paraId="2FC07AFD" w14:textId="6B96E788" w:rsidR="00C54CD7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063B16BA" w14:textId="6D186CCB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23E396BE" w14:textId="71519FFA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C54CD7" w:rsidRPr="001F5070" w14:paraId="67B19883" w14:textId="77777777" w:rsidTr="00ED2C01">
        <w:tc>
          <w:tcPr>
            <w:tcW w:w="1077" w:type="dxa"/>
          </w:tcPr>
          <w:p w14:paraId="3672BAFD" w14:textId="5F4DC20D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E3A6D">
              <w:rPr>
                <w:sz w:val="20"/>
                <w:szCs w:val="20"/>
              </w:rPr>
              <w:t>nmpv2-mib</w:t>
            </w:r>
          </w:p>
        </w:tc>
        <w:tc>
          <w:tcPr>
            <w:tcW w:w="4038" w:type="dxa"/>
          </w:tcPr>
          <w:p w14:paraId="6A7C4051" w14:textId="16DA13A6" w:rsidR="00C54CD7" w:rsidRPr="001F5070" w:rsidRDefault="00B04C3C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SNMPv2-MIB?</w:t>
            </w:r>
          </w:p>
        </w:tc>
        <w:tc>
          <w:tcPr>
            <w:tcW w:w="1260" w:type="dxa"/>
          </w:tcPr>
          <w:p w14:paraId="3BBC5D69" w14:textId="6E0E2CA6" w:rsidR="00C54CD7" w:rsidRDefault="00B04C3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3418</w:t>
            </w:r>
          </w:p>
        </w:tc>
        <w:tc>
          <w:tcPr>
            <w:tcW w:w="900" w:type="dxa"/>
          </w:tcPr>
          <w:p w14:paraId="445853E5" w14:textId="6A6712A8" w:rsidR="00C54CD7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0B974E5D" w14:textId="53E72B55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46A5F4EA" w14:textId="2B6D23D4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C54CD7" w:rsidRPr="001F5070" w14:paraId="26FBFF70" w14:textId="77777777" w:rsidTr="00ED2C01">
        <w:tc>
          <w:tcPr>
            <w:tcW w:w="1077" w:type="dxa"/>
          </w:tcPr>
          <w:p w14:paraId="2334BBD3" w14:textId="4D686B54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</w:t>
            </w:r>
            <w:r w:rsidR="00DE3A6D">
              <w:rPr>
                <w:sz w:val="20"/>
                <w:szCs w:val="20"/>
              </w:rPr>
              <w:t>sm-mib</w:t>
            </w:r>
          </w:p>
        </w:tc>
        <w:tc>
          <w:tcPr>
            <w:tcW w:w="4038" w:type="dxa"/>
          </w:tcPr>
          <w:p w14:paraId="39164626" w14:textId="6F6DEA70" w:rsidR="00C54CD7" w:rsidRPr="001F5070" w:rsidRDefault="00B04C3C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SNMP-TSM-MIB?</w:t>
            </w:r>
          </w:p>
        </w:tc>
        <w:tc>
          <w:tcPr>
            <w:tcW w:w="1260" w:type="dxa"/>
          </w:tcPr>
          <w:p w14:paraId="268DF7FF" w14:textId="71FC4DA4" w:rsidR="00C54CD7" w:rsidRDefault="00B04C3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5591</w:t>
            </w:r>
          </w:p>
        </w:tc>
        <w:tc>
          <w:tcPr>
            <w:tcW w:w="900" w:type="dxa"/>
          </w:tcPr>
          <w:p w14:paraId="2F6FC376" w14:textId="6F0A489F" w:rsidR="00C54CD7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6DAA46D4" w14:textId="2110ED5F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386C1F5D" w14:textId="15F5DE0B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C54CD7" w:rsidRPr="001F5070" w14:paraId="29BBB424" w14:textId="77777777" w:rsidTr="00ED2C01">
        <w:tc>
          <w:tcPr>
            <w:tcW w:w="1077" w:type="dxa"/>
          </w:tcPr>
          <w:p w14:paraId="2C833E8F" w14:textId="2A19F761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DE3A6D">
              <w:rPr>
                <w:sz w:val="20"/>
                <w:szCs w:val="20"/>
              </w:rPr>
              <w:t>lstm-mib</w:t>
            </w:r>
          </w:p>
        </w:tc>
        <w:tc>
          <w:tcPr>
            <w:tcW w:w="4038" w:type="dxa"/>
          </w:tcPr>
          <w:p w14:paraId="4203C9BE" w14:textId="65AC6557" w:rsidR="00C54CD7" w:rsidRPr="001F5070" w:rsidRDefault="00B04C3C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27" w:name="OLE_LINK57"/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</w:t>
            </w:r>
            <w:bookmarkEnd w:id="27"/>
            <w:r>
              <w:rPr>
                <w:sz w:val="20"/>
                <w:szCs w:val="20"/>
              </w:rPr>
              <w:t>SNMP-TLS-TM-MIB?</w:t>
            </w:r>
          </w:p>
        </w:tc>
        <w:tc>
          <w:tcPr>
            <w:tcW w:w="1260" w:type="dxa"/>
          </w:tcPr>
          <w:p w14:paraId="265F570A" w14:textId="4A91D173" w:rsidR="00C54CD7" w:rsidRDefault="00B04C3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6353</w:t>
            </w:r>
          </w:p>
        </w:tc>
        <w:tc>
          <w:tcPr>
            <w:tcW w:w="900" w:type="dxa"/>
          </w:tcPr>
          <w:p w14:paraId="329AEC61" w14:textId="6EF6FE2A" w:rsidR="00C54CD7" w:rsidRDefault="00AC59A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7C6B2598" w14:textId="4C7B22EE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agent:m</w:t>
            </w:r>
          </w:p>
        </w:tc>
        <w:tc>
          <w:tcPr>
            <w:tcW w:w="990" w:type="dxa"/>
          </w:tcPr>
          <w:p w14:paraId="358E28B0" w14:textId="070BD1B4" w:rsidR="00C54CD7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A06A1C" w:rsidRPr="001F5070" w14:paraId="5FBB8A3C" w14:textId="77777777" w:rsidTr="00ED2C01">
        <w:tc>
          <w:tcPr>
            <w:tcW w:w="1077" w:type="dxa"/>
          </w:tcPr>
          <w:p w14:paraId="358954DB" w14:textId="491C7466" w:rsidR="00A06A1C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A06A1C">
              <w:rPr>
                <w:sz w:val="20"/>
                <w:szCs w:val="20"/>
              </w:rPr>
              <w:t>irewall-mib</w:t>
            </w:r>
          </w:p>
        </w:tc>
        <w:tc>
          <w:tcPr>
            <w:tcW w:w="4038" w:type="dxa"/>
          </w:tcPr>
          <w:p w14:paraId="70892AC0" w14:textId="54637943" w:rsidR="00A06A1C" w:rsidRPr="001F5070" w:rsidRDefault="00CB0362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</w:t>
            </w:r>
            <w:r w:rsidRPr="001F5070">
              <w:rPr>
                <w:sz w:val="20"/>
                <w:szCs w:val="20"/>
              </w:rPr>
              <w:t xml:space="preserve"> the implementation support the</w:t>
            </w:r>
            <w:r>
              <w:rPr>
                <w:sz w:val="20"/>
                <w:szCs w:val="20"/>
              </w:rPr>
              <w:t xml:space="preserve"> </w:t>
            </w:r>
            <w:r w:rsidR="009D1624">
              <w:rPr>
                <w:sz w:val="20"/>
                <w:szCs w:val="20"/>
              </w:rPr>
              <w:t>ISO15784-2-</w:t>
            </w:r>
            <w:r>
              <w:rPr>
                <w:sz w:val="20"/>
                <w:szCs w:val="20"/>
              </w:rPr>
              <w:t>F</w:t>
            </w:r>
            <w:r w:rsidR="009D1624">
              <w:rPr>
                <w:sz w:val="20"/>
                <w:szCs w:val="20"/>
              </w:rPr>
              <w:t xml:space="preserve">irewall </w:t>
            </w:r>
            <w:r>
              <w:rPr>
                <w:sz w:val="20"/>
                <w:szCs w:val="20"/>
              </w:rPr>
              <w:t>MIB?</w:t>
            </w:r>
          </w:p>
        </w:tc>
        <w:tc>
          <w:tcPr>
            <w:tcW w:w="1260" w:type="dxa"/>
          </w:tcPr>
          <w:p w14:paraId="5939F5BE" w14:textId="78078427" w:rsidR="00A06A1C" w:rsidRDefault="00FF6C1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rStyle w:val="FootnoteReference"/>
                <w:szCs w:val="20"/>
              </w:rPr>
              <w:footnoteReference w:id="2"/>
            </w:r>
          </w:p>
        </w:tc>
        <w:tc>
          <w:tcPr>
            <w:tcW w:w="900" w:type="dxa"/>
          </w:tcPr>
          <w:p w14:paraId="1F956CBE" w14:textId="4D844755" w:rsidR="00A06A1C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7.9.1</w:t>
            </w:r>
          </w:p>
        </w:tc>
        <w:tc>
          <w:tcPr>
            <w:tcW w:w="1260" w:type="dxa"/>
          </w:tcPr>
          <w:p w14:paraId="42796C05" w14:textId="4B8C7588" w:rsidR="00A06A1C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bookmarkStart w:id="30" w:name="OLE_LINK59"/>
            <w:r>
              <w:rPr>
                <w:sz w:val="20"/>
                <w:szCs w:val="20"/>
              </w:rPr>
              <w:t>agent:m</w:t>
            </w:r>
            <w:bookmarkEnd w:id="30"/>
          </w:p>
        </w:tc>
        <w:tc>
          <w:tcPr>
            <w:tcW w:w="990" w:type="dxa"/>
          </w:tcPr>
          <w:p w14:paraId="4731E218" w14:textId="3F1CD78B" w:rsidR="00A06A1C" w:rsidRPr="001F5070" w:rsidRDefault="00AE31C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NA</w:t>
            </w:r>
          </w:p>
        </w:tc>
      </w:tr>
      <w:tr w:rsidR="00EF2637" w:rsidRPr="001F5070" w14:paraId="6921CCC3" w14:textId="77777777" w:rsidTr="00B5384D">
        <w:tc>
          <w:tcPr>
            <w:tcW w:w="1077" w:type="dxa"/>
          </w:tcPr>
          <w:p w14:paraId="11F176EF" w14:textId="6F1EE842" w:rsidR="004F5D40" w:rsidRPr="001F5070" w:rsidRDefault="00BE734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  <w:r w:rsidR="004F5D40" w:rsidRPr="001F5070">
              <w:rPr>
                <w:sz w:val="20"/>
                <w:szCs w:val="20"/>
              </w:rPr>
              <w:t>-mib</w:t>
            </w:r>
          </w:p>
        </w:tc>
        <w:tc>
          <w:tcPr>
            <w:tcW w:w="4038" w:type="dxa"/>
          </w:tcPr>
          <w:p w14:paraId="776C6FC9" w14:textId="7F44A3D7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bookmarkStart w:id="31" w:name="OLE_LINK61"/>
            <w:r w:rsidRPr="001F5070">
              <w:rPr>
                <w:sz w:val="20"/>
                <w:szCs w:val="20"/>
              </w:rPr>
              <w:t>Does</w:t>
            </w:r>
            <w:bookmarkStart w:id="32" w:name="OLE_LINK34"/>
            <w:r w:rsidRPr="001F5070">
              <w:rPr>
                <w:sz w:val="20"/>
                <w:szCs w:val="20"/>
              </w:rPr>
              <w:t xml:space="preserve"> the implementation support the </w:t>
            </w:r>
            <w:bookmarkEnd w:id="31"/>
            <w:r w:rsidR="00795D15">
              <w:rPr>
                <w:sz w:val="20"/>
                <w:szCs w:val="20"/>
              </w:rPr>
              <w:t>SNMP-TARGET-</w:t>
            </w:r>
            <w:r w:rsidRPr="001F5070">
              <w:rPr>
                <w:sz w:val="20"/>
                <w:szCs w:val="20"/>
              </w:rPr>
              <w:t>MIB?</w:t>
            </w:r>
            <w:bookmarkEnd w:id="32"/>
          </w:p>
        </w:tc>
        <w:tc>
          <w:tcPr>
            <w:tcW w:w="1260" w:type="dxa"/>
          </w:tcPr>
          <w:p w14:paraId="2D1096E4" w14:textId="56C4551C" w:rsidR="00FF07EC" w:rsidRDefault="00FF07E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3413 Section 4.1</w:t>
            </w:r>
          </w:p>
        </w:tc>
        <w:tc>
          <w:tcPr>
            <w:tcW w:w="900" w:type="dxa"/>
          </w:tcPr>
          <w:p w14:paraId="16095E5E" w14:textId="074E5BC1" w:rsidR="004F5D40" w:rsidRPr="001F5070" w:rsidRDefault="00B441C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.9.2</w:t>
            </w:r>
            <w:r w:rsidR="00B510EC">
              <w:rPr>
                <w:sz w:val="20"/>
                <w:szCs w:val="20"/>
              </w:rPr>
              <w:br/>
              <w:t>7.9.3</w:t>
            </w:r>
          </w:p>
        </w:tc>
        <w:tc>
          <w:tcPr>
            <w:tcW w:w="1260" w:type="dxa"/>
          </w:tcPr>
          <w:p w14:paraId="007608CE" w14:textId="57BDCD25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bookmarkStart w:id="33" w:name="OLE_LINK62"/>
            <w:r w:rsidRPr="001F5070">
              <w:rPr>
                <w:sz w:val="20"/>
                <w:szCs w:val="20"/>
              </w:rPr>
              <w:t>no:m</w:t>
            </w:r>
            <w:bookmarkEnd w:id="33"/>
            <w:r w:rsidR="004F0415">
              <w:rPr>
                <w:sz w:val="20"/>
                <w:szCs w:val="20"/>
              </w:rPr>
              <w:br/>
              <w:t>pf:m</w:t>
            </w:r>
          </w:p>
        </w:tc>
        <w:tc>
          <w:tcPr>
            <w:tcW w:w="990" w:type="dxa"/>
          </w:tcPr>
          <w:p w14:paraId="4B3C7358" w14:textId="6422BD46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bookmarkStart w:id="34" w:name="OLE_LINK63"/>
            <w:r w:rsidRPr="001F5070">
              <w:rPr>
                <w:sz w:val="20"/>
                <w:szCs w:val="20"/>
              </w:rPr>
              <w:t xml:space="preserve">Yes / </w:t>
            </w:r>
            <w:r w:rsidR="004F0415">
              <w:rPr>
                <w:sz w:val="20"/>
                <w:szCs w:val="20"/>
              </w:rPr>
              <w:t>NA</w:t>
            </w:r>
            <w:bookmarkEnd w:id="34"/>
          </w:p>
        </w:tc>
      </w:tr>
      <w:tr w:rsidR="004F1E8F" w:rsidRPr="001F5070" w14:paraId="1030E232" w14:textId="77777777" w:rsidTr="00ED2C01">
        <w:tc>
          <w:tcPr>
            <w:tcW w:w="1077" w:type="dxa"/>
          </w:tcPr>
          <w:p w14:paraId="49C72AFC" w14:textId="548165DD" w:rsidR="004F1E8F" w:rsidRPr="001F5070" w:rsidRDefault="00BE734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snmp-notify-mib</w:t>
            </w:r>
          </w:p>
        </w:tc>
        <w:tc>
          <w:tcPr>
            <w:tcW w:w="4038" w:type="dxa"/>
          </w:tcPr>
          <w:p w14:paraId="78C8DB1D" w14:textId="39475E64" w:rsidR="004F1E8F" w:rsidRPr="001F5070" w:rsidRDefault="00795D15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</w:t>
            </w:r>
            <w:r>
              <w:rPr>
                <w:sz w:val="20"/>
                <w:szCs w:val="20"/>
              </w:rPr>
              <w:t xml:space="preserve"> SNMP-NOTIFICATION-MIB</w:t>
            </w:r>
            <w:r w:rsidR="00FF07EC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4C8AD202" w14:textId="6C7FC471" w:rsidR="004F1E8F" w:rsidRDefault="00FF07E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3413 Section 4.2</w:t>
            </w:r>
          </w:p>
        </w:tc>
        <w:tc>
          <w:tcPr>
            <w:tcW w:w="900" w:type="dxa"/>
          </w:tcPr>
          <w:p w14:paraId="04A774EA" w14:textId="22238C31" w:rsidR="004F1E8F" w:rsidRDefault="004F0415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7.9.2</w:t>
            </w:r>
          </w:p>
        </w:tc>
        <w:tc>
          <w:tcPr>
            <w:tcW w:w="1260" w:type="dxa"/>
          </w:tcPr>
          <w:p w14:paraId="273CF4D9" w14:textId="5704029B" w:rsidR="004F1E8F" w:rsidRPr="001F5070" w:rsidRDefault="004F0415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no:m</w:t>
            </w:r>
          </w:p>
        </w:tc>
        <w:tc>
          <w:tcPr>
            <w:tcW w:w="990" w:type="dxa"/>
          </w:tcPr>
          <w:p w14:paraId="6889F961" w14:textId="1319DF96" w:rsidR="004F1E8F" w:rsidRPr="001F5070" w:rsidRDefault="00F63138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Yes / </w:t>
            </w:r>
            <w:r>
              <w:rPr>
                <w:sz w:val="20"/>
                <w:szCs w:val="20"/>
              </w:rPr>
              <w:t>NA</w:t>
            </w:r>
          </w:p>
        </w:tc>
      </w:tr>
      <w:tr w:rsidR="004F1E8F" w:rsidRPr="001F5070" w14:paraId="13E443AB" w14:textId="77777777" w:rsidTr="00ED2C01">
        <w:tc>
          <w:tcPr>
            <w:tcW w:w="1077" w:type="dxa"/>
          </w:tcPr>
          <w:p w14:paraId="3E62577B" w14:textId="2D74B8CF" w:rsidR="004F1E8F" w:rsidRPr="001F5070" w:rsidRDefault="00BE734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notify-mib</w:t>
            </w:r>
          </w:p>
        </w:tc>
        <w:tc>
          <w:tcPr>
            <w:tcW w:w="4038" w:type="dxa"/>
          </w:tcPr>
          <w:p w14:paraId="5DC2CFD1" w14:textId="7BE3395B" w:rsidR="004F1E8F" w:rsidRPr="001F5070" w:rsidRDefault="00795D15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</w:t>
            </w:r>
            <w:r>
              <w:rPr>
                <w:sz w:val="20"/>
                <w:szCs w:val="20"/>
              </w:rPr>
              <w:t xml:space="preserve"> </w:t>
            </w:r>
            <w:bookmarkStart w:id="35" w:name="OLE_LINK360"/>
            <w:bookmarkStart w:id="36" w:name="OLE_LINK361"/>
            <w:r w:rsidR="00CB11E3">
              <w:rPr>
                <w:sz w:val="20"/>
                <w:szCs w:val="20"/>
              </w:rPr>
              <w:t>ISO26048-1-</w:t>
            </w:r>
            <w:r>
              <w:rPr>
                <w:sz w:val="20"/>
                <w:szCs w:val="20"/>
              </w:rPr>
              <w:t>N</w:t>
            </w:r>
            <w:r w:rsidR="00CB11E3">
              <w:rPr>
                <w:sz w:val="20"/>
                <w:szCs w:val="20"/>
              </w:rPr>
              <w:t>otification MIB</w:t>
            </w:r>
            <w:bookmarkEnd w:id="35"/>
            <w:bookmarkEnd w:id="36"/>
            <w:r w:rsidR="00FF07EC"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15AB5F5E" w14:textId="53DCE430" w:rsidR="004F1E8F" w:rsidRDefault="00FF07EC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ISO </w:t>
            </w:r>
            <w:r w:rsidR="00CB11E3">
              <w:rPr>
                <w:sz w:val="20"/>
                <w:szCs w:val="20"/>
              </w:rPr>
              <w:t>26048-1</w:t>
            </w:r>
          </w:p>
        </w:tc>
        <w:tc>
          <w:tcPr>
            <w:tcW w:w="900" w:type="dxa"/>
          </w:tcPr>
          <w:p w14:paraId="6A7655D7" w14:textId="3E037AFF" w:rsidR="004F1E8F" w:rsidRDefault="004F0415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7.9.2</w:t>
            </w:r>
          </w:p>
        </w:tc>
        <w:tc>
          <w:tcPr>
            <w:tcW w:w="1260" w:type="dxa"/>
          </w:tcPr>
          <w:p w14:paraId="58C7F7E3" w14:textId="62AA8612" w:rsidR="004F1E8F" w:rsidRPr="001F5070" w:rsidRDefault="004F0415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no:m</w:t>
            </w:r>
          </w:p>
        </w:tc>
        <w:tc>
          <w:tcPr>
            <w:tcW w:w="990" w:type="dxa"/>
          </w:tcPr>
          <w:p w14:paraId="0A7DB70E" w14:textId="34BB5DD3" w:rsidR="004F1E8F" w:rsidRPr="001F5070" w:rsidRDefault="00F63138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Yes / </w:t>
            </w:r>
            <w:r>
              <w:rPr>
                <w:sz w:val="20"/>
                <w:szCs w:val="20"/>
              </w:rPr>
              <w:t>NA</w:t>
            </w:r>
          </w:p>
        </w:tc>
      </w:tr>
      <w:tr w:rsidR="00FF07EC" w:rsidRPr="001F5070" w14:paraId="57CDCE8E" w14:textId="77777777" w:rsidTr="00ED2C01">
        <w:tc>
          <w:tcPr>
            <w:tcW w:w="1077" w:type="dxa"/>
          </w:tcPr>
          <w:p w14:paraId="70EA6758" w14:textId="7DA06ECA" w:rsidR="00FF07EC" w:rsidRPr="001F5070" w:rsidRDefault="00B441C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proxy-mib</w:t>
            </w:r>
          </w:p>
        </w:tc>
        <w:tc>
          <w:tcPr>
            <w:tcW w:w="4038" w:type="dxa"/>
          </w:tcPr>
          <w:p w14:paraId="6B8B995F" w14:textId="6308FFA9" w:rsidR="00FF07EC" w:rsidRPr="001F5070" w:rsidRDefault="00C937F4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Does the implementation support the</w:t>
            </w:r>
            <w:r>
              <w:rPr>
                <w:sz w:val="20"/>
                <w:szCs w:val="20"/>
              </w:rPr>
              <w:t xml:space="preserve"> SNMP-PROXY-MIB?</w:t>
            </w:r>
          </w:p>
        </w:tc>
        <w:tc>
          <w:tcPr>
            <w:tcW w:w="1260" w:type="dxa"/>
          </w:tcPr>
          <w:p w14:paraId="6587BBD5" w14:textId="3B7A6241" w:rsidR="00FF07EC" w:rsidRDefault="004F0415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3413</w:t>
            </w:r>
            <w:r w:rsidR="00F63138">
              <w:rPr>
                <w:sz w:val="20"/>
                <w:szCs w:val="20"/>
              </w:rPr>
              <w:t xml:space="preserve"> Section 4.3</w:t>
            </w:r>
          </w:p>
        </w:tc>
        <w:tc>
          <w:tcPr>
            <w:tcW w:w="900" w:type="dxa"/>
          </w:tcPr>
          <w:p w14:paraId="233DD0FE" w14:textId="0B7403B9" w:rsidR="00FF07EC" w:rsidRDefault="004F0415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7.9.3</w:t>
            </w:r>
          </w:p>
        </w:tc>
        <w:tc>
          <w:tcPr>
            <w:tcW w:w="1260" w:type="dxa"/>
          </w:tcPr>
          <w:p w14:paraId="1587685B" w14:textId="0E245D6C" w:rsidR="00FF07EC" w:rsidRPr="001F5070" w:rsidRDefault="004F0415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pf:m</w:t>
            </w:r>
          </w:p>
        </w:tc>
        <w:tc>
          <w:tcPr>
            <w:tcW w:w="990" w:type="dxa"/>
          </w:tcPr>
          <w:p w14:paraId="06BB3ADC" w14:textId="25B3609F" w:rsidR="00FF07EC" w:rsidRPr="001F5070" w:rsidRDefault="00F63138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Yes / </w:t>
            </w:r>
            <w:r>
              <w:rPr>
                <w:sz w:val="20"/>
                <w:szCs w:val="20"/>
              </w:rPr>
              <w:t>NA</w:t>
            </w:r>
          </w:p>
        </w:tc>
      </w:tr>
      <w:tr w:rsidR="00EF2637" w:rsidRPr="001F5070" w14:paraId="264A2FEB" w14:textId="77777777" w:rsidTr="00B5384D">
        <w:tc>
          <w:tcPr>
            <w:tcW w:w="1077" w:type="dxa"/>
          </w:tcPr>
          <w:p w14:paraId="37033DC2" w14:textId="0173A86B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mibs</w:t>
            </w:r>
          </w:p>
        </w:tc>
        <w:tc>
          <w:tcPr>
            <w:tcW w:w="4038" w:type="dxa"/>
          </w:tcPr>
          <w:p w14:paraId="12650C67" w14:textId="03813B2C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 xml:space="preserve">Are all supported </w:t>
            </w:r>
            <w:r>
              <w:rPr>
                <w:sz w:val="20"/>
                <w:szCs w:val="20"/>
              </w:rPr>
              <w:t xml:space="preserve">SNMP </w:t>
            </w:r>
            <w:r w:rsidRPr="001F5070">
              <w:rPr>
                <w:sz w:val="20"/>
                <w:szCs w:val="20"/>
              </w:rPr>
              <w:t xml:space="preserve">objects </w:t>
            </w:r>
            <w:r>
              <w:rPr>
                <w:sz w:val="20"/>
                <w:szCs w:val="20"/>
              </w:rPr>
              <w:t xml:space="preserve">instances of object types </w:t>
            </w:r>
            <w:r w:rsidRPr="001F5070">
              <w:rPr>
                <w:sz w:val="20"/>
                <w:szCs w:val="20"/>
              </w:rPr>
              <w:t>defined in a MIB module conforming to RFC 2578?</w:t>
            </w:r>
          </w:p>
        </w:tc>
        <w:tc>
          <w:tcPr>
            <w:tcW w:w="1260" w:type="dxa"/>
          </w:tcPr>
          <w:p w14:paraId="25616B7D" w14:textId="7D42001A" w:rsidR="004F5D40" w:rsidRDefault="003F6248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2578</w:t>
            </w:r>
          </w:p>
        </w:tc>
        <w:tc>
          <w:tcPr>
            <w:tcW w:w="900" w:type="dxa"/>
          </w:tcPr>
          <w:p w14:paraId="4999857D" w14:textId="43ECF327" w:rsidR="004F5D40" w:rsidRPr="001F5070" w:rsidRDefault="009569F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F5D40" w:rsidRPr="001F5070">
              <w:rPr>
                <w:sz w:val="20"/>
                <w:szCs w:val="20"/>
              </w:rPr>
              <w:t>.9.</w:t>
            </w:r>
            <w:r w:rsidR="004F5D40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14:paraId="21A2DD7C" w14:textId="1F6F9DC1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m</w:t>
            </w:r>
          </w:p>
        </w:tc>
        <w:tc>
          <w:tcPr>
            <w:tcW w:w="990" w:type="dxa"/>
          </w:tcPr>
          <w:p w14:paraId="0017A60F" w14:textId="3C983166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 w:rsidRPr="001F5070">
              <w:rPr>
                <w:sz w:val="20"/>
                <w:szCs w:val="20"/>
              </w:rPr>
              <w:t>Yes</w:t>
            </w:r>
          </w:p>
        </w:tc>
      </w:tr>
      <w:tr w:rsidR="003F6248" w:rsidRPr="001F5070" w14:paraId="29D9E1F2" w14:textId="77777777" w:rsidTr="00ED2C01">
        <w:tc>
          <w:tcPr>
            <w:tcW w:w="1077" w:type="dxa"/>
          </w:tcPr>
          <w:p w14:paraId="66906172" w14:textId="6F086EAB" w:rsidR="003F6248" w:rsidRDefault="00B563A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3F6248">
              <w:rPr>
                <w:sz w:val="20"/>
                <w:szCs w:val="20"/>
              </w:rPr>
              <w:t>ngine-id</w:t>
            </w:r>
          </w:p>
        </w:tc>
        <w:tc>
          <w:tcPr>
            <w:tcW w:w="4038" w:type="dxa"/>
          </w:tcPr>
          <w:p w14:paraId="4BF74D12" w14:textId="458E5B04" w:rsidR="003F6248" w:rsidRDefault="00B563A7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the implementation support context engineID discovery </w:t>
            </w:r>
          </w:p>
        </w:tc>
        <w:tc>
          <w:tcPr>
            <w:tcW w:w="1260" w:type="dxa"/>
          </w:tcPr>
          <w:p w14:paraId="695492A3" w14:textId="6DA1EBCC" w:rsidR="003F6248" w:rsidRDefault="00B563A7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RFC 5343</w:t>
            </w:r>
          </w:p>
        </w:tc>
        <w:tc>
          <w:tcPr>
            <w:tcW w:w="900" w:type="dxa"/>
          </w:tcPr>
          <w:p w14:paraId="6C8A7504" w14:textId="04501579" w:rsidR="003F6248" w:rsidRDefault="009569F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1260" w:type="dxa"/>
          </w:tcPr>
          <w:p w14:paraId="16B819AF" w14:textId="3C4FA018" w:rsidR="003F6248" w:rsidRDefault="009569F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Manager: o</w:t>
            </w:r>
          </w:p>
        </w:tc>
        <w:tc>
          <w:tcPr>
            <w:tcW w:w="990" w:type="dxa"/>
          </w:tcPr>
          <w:p w14:paraId="2FBE1289" w14:textId="471F21F8" w:rsidR="003F6248" w:rsidRDefault="009569FF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 / No / NA</w:t>
            </w:r>
          </w:p>
        </w:tc>
      </w:tr>
      <w:tr w:rsidR="00EF2637" w:rsidRPr="001F5070" w14:paraId="79A04B50" w14:textId="77777777" w:rsidTr="00B5384D">
        <w:tc>
          <w:tcPr>
            <w:tcW w:w="1077" w:type="dxa"/>
          </w:tcPr>
          <w:p w14:paraId="1B8E908D" w14:textId="1EB9A9D3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resptime</w:t>
            </w:r>
          </w:p>
        </w:tc>
        <w:tc>
          <w:tcPr>
            <w:tcW w:w="4038" w:type="dxa"/>
          </w:tcPr>
          <w:p w14:paraId="474C4105" w14:textId="7439054B" w:rsidR="004F5D40" w:rsidRPr="001F5070" w:rsidRDefault="004F5D40" w:rsidP="00F5516E">
            <w:pPr>
              <w:pStyle w:val="Tabletext1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Does the implementation respond to all messages within </w:t>
            </w:r>
            <w:r w:rsidR="00A80AFC">
              <w:rPr>
                <w:sz w:val="20"/>
                <w:szCs w:val="20"/>
              </w:rPr>
              <w:t>100 ms</w:t>
            </w:r>
            <w:r w:rsidR="00085254">
              <w:rPr>
                <w:sz w:val="20"/>
                <w:szCs w:val="20"/>
              </w:rPr>
              <w:t xml:space="preserve"> (except when otherwise specified)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260" w:type="dxa"/>
          </w:tcPr>
          <w:p w14:paraId="698815DD" w14:textId="7F5962E3" w:rsidR="004F5D40" w:rsidRDefault="002D6AFA" w:rsidP="002D6AFA">
            <w:pPr>
              <w:pStyle w:val="Tabletext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—</w:t>
            </w:r>
          </w:p>
        </w:tc>
        <w:tc>
          <w:tcPr>
            <w:tcW w:w="900" w:type="dxa"/>
          </w:tcPr>
          <w:p w14:paraId="536747D0" w14:textId="5BDE33A0" w:rsidR="004F5D40" w:rsidRDefault="00085254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F5D40">
              <w:rPr>
                <w:sz w:val="20"/>
                <w:szCs w:val="20"/>
              </w:rPr>
              <w:t>.2</w:t>
            </w:r>
          </w:p>
        </w:tc>
        <w:tc>
          <w:tcPr>
            <w:tcW w:w="1260" w:type="dxa"/>
          </w:tcPr>
          <w:p w14:paraId="3C3ADF17" w14:textId="1DD56A61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agent: m</w:t>
            </w:r>
          </w:p>
        </w:tc>
        <w:tc>
          <w:tcPr>
            <w:tcW w:w="990" w:type="dxa"/>
          </w:tcPr>
          <w:p w14:paraId="398D37BE" w14:textId="4521DD1E" w:rsidR="004F5D40" w:rsidRPr="001F5070" w:rsidRDefault="004F5D40" w:rsidP="00F5516E">
            <w:pPr>
              <w:pStyle w:val="Tabletext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bookmarkEnd w:id="0"/>
    </w:tbl>
    <w:p w14:paraId="1A9F7B33" w14:textId="77777777" w:rsidR="00A13FEF" w:rsidRDefault="00A13FEF" w:rsidP="00A13FEF"/>
    <w:sectPr w:rsidR="00A13FEF" w:rsidSect="00B357AB">
      <w:footerReference w:type="even" r:id="rId12"/>
      <w:footerReference w:type="default" r:id="rId13"/>
      <w:headerReference w:type="first" r:id="rId14"/>
      <w:footerReference w:type="first" r:id="rId15"/>
      <w:pgSz w:w="11894" w:h="16834"/>
      <w:pgMar w:top="792" w:right="734" w:bottom="562" w:left="850" w:header="706" w:footer="288" w:gutter="562"/>
      <w:pgNumType w:start="1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Kenneth Vaughn" w:date="2022-10-31T16:10:00Z" w:initials="KV">
    <w:p w14:paraId="125A1955" w14:textId="47DAC160" w:rsidR="006043F0" w:rsidRDefault="006043F0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TBD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5A19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0A71E3" w16cex:dateUtc="2022-10-31T2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5A1955" w16cid:durableId="270A71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794B0" w14:textId="77777777" w:rsidR="007C3592" w:rsidRDefault="007C3592" w:rsidP="00733976">
      <w:pPr>
        <w:spacing w:after="0" w:line="240" w:lineRule="auto"/>
      </w:pPr>
      <w:r>
        <w:separator/>
      </w:r>
    </w:p>
  </w:endnote>
  <w:endnote w:type="continuationSeparator" w:id="0">
    <w:p w14:paraId="31552FA0" w14:textId="77777777" w:rsidR="007C3592" w:rsidRDefault="007C3592" w:rsidP="0073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76"/>
      <w:gridCol w:w="4876"/>
    </w:tblGrid>
    <w:tr w:rsidR="00A20DA1" w14:paraId="246C072A" w14:textId="77777777">
      <w:trPr>
        <w:cantSplit/>
        <w:jc w:val="center"/>
      </w:trPr>
      <w:tc>
        <w:tcPr>
          <w:tcW w:w="4876" w:type="dxa"/>
        </w:tcPr>
        <w:p w14:paraId="0ECBB0F6" w14:textId="77777777" w:rsidR="00A20DA1" w:rsidRDefault="00A20DA1">
          <w:pPr>
            <w:pStyle w:val="Footer"/>
            <w:spacing w:before="540"/>
            <w:rPr>
              <w:b/>
              <w:lang w:val="fr-FR"/>
            </w:rPr>
          </w:pPr>
          <w:r>
            <w:rPr>
              <w:b/>
            </w:rPr>
            <w:fldChar w:fldCharType="begin"/>
          </w:r>
          <w:r>
            <w:rPr>
              <w:b/>
              <w:lang w:val="fr-FR"/>
            </w:rPr>
            <w:instrText xml:space="preserve">PAGE \* ARABIC \* CHARFORMAT </w:instrText>
          </w:r>
          <w:r>
            <w:rPr>
              <w:b/>
            </w:rPr>
            <w:fldChar w:fldCharType="separate"/>
          </w:r>
          <w:r w:rsidR="00EE5134">
            <w:rPr>
              <w:b/>
              <w:noProof/>
              <w:lang w:val="fr-FR"/>
            </w:rPr>
            <w:t>56</w:t>
          </w:r>
          <w:r>
            <w:rPr>
              <w:b/>
            </w:rPr>
            <w:fldChar w:fldCharType="end"/>
          </w:r>
        </w:p>
      </w:tc>
      <w:tc>
        <w:tcPr>
          <w:tcW w:w="4876" w:type="dxa"/>
        </w:tcPr>
        <w:p w14:paraId="37507382" w14:textId="639908BF" w:rsidR="00A20DA1" w:rsidRDefault="00A20DA1">
          <w:pPr>
            <w:pStyle w:val="Footer"/>
            <w:spacing w:before="540"/>
            <w:jc w:val="right"/>
            <w:rPr>
              <w:sz w:val="16"/>
            </w:rPr>
          </w:pPr>
        </w:p>
      </w:tc>
    </w:tr>
  </w:tbl>
  <w:p w14:paraId="5F5B8DEE" w14:textId="77777777" w:rsidR="00A20DA1" w:rsidRPr="00733976" w:rsidRDefault="00A20DA1" w:rsidP="00733976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76"/>
      <w:gridCol w:w="4876"/>
    </w:tblGrid>
    <w:tr w:rsidR="00A20DA1" w14:paraId="772981D8" w14:textId="77777777">
      <w:trPr>
        <w:cantSplit/>
        <w:jc w:val="center"/>
      </w:trPr>
      <w:tc>
        <w:tcPr>
          <w:tcW w:w="4876" w:type="dxa"/>
        </w:tcPr>
        <w:p w14:paraId="580EA75C" w14:textId="68091722" w:rsidR="00A20DA1" w:rsidRDefault="005C2DE8">
          <w:pPr>
            <w:pStyle w:val="Footer"/>
            <w:spacing w:before="540"/>
            <w:rPr>
              <w:b/>
              <w:sz w:val="16"/>
            </w:rPr>
          </w:pPr>
          <w:bookmarkStart w:id="37" w:name="_Hlk102250174"/>
          <w:r w:rsidRPr="00E86F3A">
            <w:rPr>
              <w:sz w:val="16"/>
            </w:rPr>
            <w:t>© ISO </w:t>
          </w:r>
          <w:r w:rsidR="00610081" w:rsidRPr="00E86F3A">
            <w:rPr>
              <w:sz w:val="16"/>
            </w:rPr>
            <w:t>20</w:t>
          </w:r>
          <w:r w:rsidR="00610081">
            <w:rPr>
              <w:sz w:val="16"/>
            </w:rPr>
            <w:t>22</w:t>
          </w:r>
          <w:r w:rsidR="00610081" w:rsidRPr="00E86F3A">
            <w:rPr>
              <w:sz w:val="16"/>
            </w:rPr>
            <w:t> </w:t>
          </w:r>
          <w:r w:rsidRPr="00E86F3A">
            <w:rPr>
              <w:sz w:val="16"/>
            </w:rPr>
            <w:t>– All rights reserve</w:t>
          </w:r>
          <w:r w:rsidR="00D36AEA">
            <w:rPr>
              <w:sz w:val="16"/>
            </w:rPr>
            <w:t>d</w:t>
          </w:r>
        </w:p>
      </w:tc>
      <w:tc>
        <w:tcPr>
          <w:tcW w:w="4876" w:type="dxa"/>
        </w:tcPr>
        <w:p w14:paraId="453757A0" w14:textId="77777777" w:rsidR="00A20DA1" w:rsidRDefault="00A20DA1">
          <w:pPr>
            <w:pStyle w:val="Footer"/>
            <w:spacing w:before="54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PAGE \* ARABIC \* CHARFORMAT </w:instrText>
          </w:r>
          <w:r>
            <w:rPr>
              <w:b/>
            </w:rPr>
            <w:fldChar w:fldCharType="separate"/>
          </w:r>
          <w:r w:rsidR="00EE5134">
            <w:rPr>
              <w:b/>
              <w:noProof/>
            </w:rPr>
            <w:t>57</w:t>
          </w:r>
          <w:r>
            <w:rPr>
              <w:b/>
            </w:rPr>
            <w:fldChar w:fldCharType="end"/>
          </w:r>
        </w:p>
      </w:tc>
    </w:tr>
    <w:bookmarkEnd w:id="37"/>
  </w:tbl>
  <w:p w14:paraId="0E672AD1" w14:textId="77777777" w:rsidR="00A20DA1" w:rsidRPr="00733976" w:rsidRDefault="00A20DA1" w:rsidP="00733976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2" w:type="dxa"/>
      <w:jc w:val="center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76"/>
      <w:gridCol w:w="4876"/>
    </w:tblGrid>
    <w:tr w:rsidR="00D36AEA" w14:paraId="0F81B61E" w14:textId="77777777" w:rsidTr="00D36AEA">
      <w:trPr>
        <w:cantSplit/>
        <w:jc w:val="center"/>
      </w:trPr>
      <w:tc>
        <w:tcPr>
          <w:tcW w:w="4876" w:type="dxa"/>
        </w:tcPr>
        <w:p w14:paraId="5D0E2347" w14:textId="5C22D648" w:rsidR="00D36AEA" w:rsidRDefault="00D36AEA" w:rsidP="00D36AEA">
          <w:pPr>
            <w:pStyle w:val="Footer"/>
            <w:spacing w:before="540"/>
            <w:rPr>
              <w:lang w:val="fr-FR"/>
            </w:rPr>
          </w:pPr>
          <w:bookmarkStart w:id="38" w:name="OLE_LINK4"/>
          <w:r w:rsidRPr="00E86F3A">
            <w:rPr>
              <w:sz w:val="16"/>
            </w:rPr>
            <w:t>© ISO 20</w:t>
          </w:r>
          <w:r>
            <w:rPr>
              <w:sz w:val="16"/>
            </w:rPr>
            <w:t>22</w:t>
          </w:r>
          <w:r w:rsidRPr="00E86F3A">
            <w:rPr>
              <w:sz w:val="16"/>
            </w:rPr>
            <w:t> – All rights reserve</w:t>
          </w:r>
          <w:r>
            <w:rPr>
              <w:sz w:val="16"/>
            </w:rPr>
            <w:t>d</w:t>
          </w:r>
          <w:bookmarkEnd w:id="38"/>
        </w:p>
      </w:tc>
      <w:tc>
        <w:tcPr>
          <w:tcW w:w="4876" w:type="dxa"/>
        </w:tcPr>
        <w:p w14:paraId="026C4AE4" w14:textId="5768D9C4" w:rsidR="00D36AEA" w:rsidRDefault="00D36AEA" w:rsidP="00D36AEA">
          <w:pPr>
            <w:pStyle w:val="Footer"/>
            <w:spacing w:before="540"/>
            <w:jc w:val="right"/>
            <w:rPr>
              <w:sz w:val="16"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PAGE \* ARABIC \* CHARFORMAT </w:instrText>
          </w:r>
          <w:r>
            <w:rPr>
              <w:b/>
            </w:rPr>
            <w:fldChar w:fldCharType="separate"/>
          </w:r>
          <w:r>
            <w:rPr>
              <w:b/>
              <w:noProof/>
            </w:rPr>
            <w:t>57</w:t>
          </w:r>
          <w:r>
            <w:rPr>
              <w:b/>
            </w:rPr>
            <w:fldChar w:fldCharType="end"/>
          </w:r>
        </w:p>
      </w:tc>
    </w:tr>
  </w:tbl>
  <w:p w14:paraId="7E345398" w14:textId="77777777" w:rsidR="00BA2DBE" w:rsidRDefault="00BA2D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DB4D" w14:textId="77777777" w:rsidR="007C3592" w:rsidRDefault="007C3592" w:rsidP="00733976">
      <w:pPr>
        <w:spacing w:after="0" w:line="240" w:lineRule="auto"/>
      </w:pPr>
      <w:r>
        <w:separator/>
      </w:r>
    </w:p>
  </w:footnote>
  <w:footnote w:type="continuationSeparator" w:id="0">
    <w:p w14:paraId="2FC1001F" w14:textId="77777777" w:rsidR="007C3592" w:rsidRDefault="007C3592" w:rsidP="00733976">
      <w:pPr>
        <w:spacing w:after="0" w:line="240" w:lineRule="auto"/>
      </w:pPr>
      <w:r>
        <w:continuationSeparator/>
      </w:r>
    </w:p>
  </w:footnote>
  <w:footnote w:id="1">
    <w:p w14:paraId="50AC5C85" w14:textId="6B7A416F" w:rsidR="004F5D40" w:rsidRPr="00656344" w:rsidRDefault="004F5D40" w:rsidP="00F147F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See Clause 1</w:t>
      </w:r>
      <w:r w:rsidR="00FE1A87">
        <w:rPr>
          <w:lang w:val="en-US"/>
        </w:rPr>
        <w:t>.2</w:t>
      </w:r>
      <w:r>
        <w:rPr>
          <w:lang w:val="en-US"/>
        </w:rPr>
        <w:t xml:space="preserve"> for a complete description of the values in this column.</w:t>
      </w:r>
    </w:p>
  </w:footnote>
  <w:footnote w:id="2">
    <w:p w14:paraId="302BB44C" w14:textId="35D76086" w:rsidR="00FF6C1F" w:rsidRPr="00B5384D" w:rsidRDefault="00FF6C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F04FB8">
        <w:rPr>
          <w:lang w:val="en-US"/>
        </w:rPr>
        <w:t xml:space="preserve">The firewall MIB is available at </w:t>
      </w:r>
      <w:r w:rsidR="009D1624">
        <w:fldChar w:fldCharType="begin"/>
      </w:r>
      <w:ins w:id="28" w:author="Kenneth Vaughn" w:date="2023-07-13T10:00:00Z">
        <w:r w:rsidR="009D1624">
          <w:instrText>HYPERLINK "</w:instrText>
        </w:r>
      </w:ins>
      <w:r w:rsidR="009D1624" w:rsidRPr="009D1624">
        <w:instrText>https://standards.iso.org/iso/15784/-2/ed-2/en/ISO15784-2-Firewall.mib</w:instrText>
      </w:r>
      <w:ins w:id="29" w:author="Kenneth Vaughn" w:date="2023-07-13T10:00:00Z">
        <w:r w:rsidR="009D1624">
          <w:instrText>"</w:instrText>
        </w:r>
      </w:ins>
      <w:r w:rsidR="009D1624">
        <w:fldChar w:fldCharType="separate"/>
      </w:r>
      <w:r w:rsidR="009D1624" w:rsidRPr="00507C61">
        <w:rPr>
          <w:rStyle w:val="Hyperlink"/>
          <w:lang w:val="en-GB"/>
        </w:rPr>
        <w:t>https://standards.iso.org/iso/15784/-2/ed-2/en/ISO15784-2-Firewall.mib</w:t>
      </w:r>
      <w:r w:rsidR="009D1624"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57788" w14:textId="55F4CED4" w:rsidR="00947108" w:rsidRPr="00947108" w:rsidRDefault="00964932" w:rsidP="00964932">
    <w:pPr>
      <w:pStyle w:val="Header"/>
      <w:tabs>
        <w:tab w:val="center" w:pos="4320"/>
        <w:tab w:val="right" w:pos="9720"/>
      </w:tabs>
    </w:pPr>
    <w:r>
      <w:tab/>
    </w:r>
    <w:r>
      <w:tab/>
      <w:t>ISO</w:t>
    </w:r>
    <w:r w:rsidR="00610081">
      <w:t>/WD</w:t>
    </w:r>
    <w:r>
      <w:t xml:space="preserve"> 15784-2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193C76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61BE3B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5BEAAE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74B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3A293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30A3388"/>
    <w:multiLevelType w:val="singleLevel"/>
    <w:tmpl w:val="7084EE9A"/>
    <w:name w:val="Numbered list 7"/>
    <w:lvl w:ilvl="0">
      <w:start w:val="1"/>
      <w:numFmt w:val="decimal"/>
      <w:pStyle w:val="Bibliography2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3254427"/>
    <w:multiLevelType w:val="multilevel"/>
    <w:tmpl w:val="5A42FA9C"/>
    <w:lvl w:ilvl="0">
      <w:start w:val="1"/>
      <w:numFmt w:val="upperLetter"/>
      <w:lvlText w:val="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9" w15:restartNumberingAfterBreak="0">
    <w:nsid w:val="04F14F38"/>
    <w:multiLevelType w:val="multilevel"/>
    <w:tmpl w:val="BCB600F2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10" w15:restartNumberingAfterBreak="0">
    <w:nsid w:val="05F252BD"/>
    <w:multiLevelType w:val="singleLevel"/>
    <w:tmpl w:val="074C56F8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63959DA"/>
    <w:multiLevelType w:val="multilevel"/>
    <w:tmpl w:val="A4E6A42C"/>
    <w:styleLink w:val="CurrentList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"/>
        </w:tabs>
        <w:ind w:left="282" w:hanging="28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3"/>
        </w:tabs>
        <w:ind w:left="423" w:hanging="42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6"/>
        </w:tabs>
        <w:ind w:left="846" w:hanging="84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7"/>
        </w:tabs>
        <w:ind w:left="987" w:hanging="9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"/>
        </w:tabs>
        <w:ind w:left="1128" w:hanging="1128"/>
      </w:pPr>
      <w:rPr>
        <w:rFonts w:hint="default"/>
      </w:rPr>
    </w:lvl>
  </w:abstractNum>
  <w:abstractNum w:abstractNumId="12" w15:restartNumberingAfterBreak="0">
    <w:nsid w:val="08A55008"/>
    <w:multiLevelType w:val="multilevel"/>
    <w:tmpl w:val="B804F842"/>
    <w:lvl w:ilvl="0">
      <w:start w:val="1"/>
      <w:numFmt w:val="upperLetter"/>
      <w:suff w:val="nothing"/>
      <w:lvlText w:val="Annex 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36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0A145C3C"/>
    <w:multiLevelType w:val="multilevel"/>
    <w:tmpl w:val="E6D0817A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14" w15:restartNumberingAfterBreak="0">
    <w:nsid w:val="0BB01C87"/>
    <w:multiLevelType w:val="singleLevel"/>
    <w:tmpl w:val="56F8C48C"/>
    <w:name w:val="ISO Figures list"/>
    <w:lvl w:ilvl="0">
      <w:start w:val="1"/>
      <w:numFmt w:val="decimal"/>
      <w:lvlText w:val="Figure %1 — "/>
      <w:lvlJc w:val="left"/>
      <w:pPr>
        <w:tabs>
          <w:tab w:val="num" w:pos="397"/>
        </w:tabs>
        <w:ind w:left="397" w:hanging="397"/>
      </w:pPr>
    </w:lvl>
  </w:abstractNum>
  <w:abstractNum w:abstractNumId="15" w15:restartNumberingAfterBreak="0">
    <w:nsid w:val="0CC21D3A"/>
    <w:multiLevelType w:val="multilevel"/>
    <w:tmpl w:val="C07E1E4A"/>
    <w:name w:val="Numbered list 9"/>
    <w:lvl w:ilvl="0">
      <w:start w:val="1"/>
      <w:numFmt w:val="decimal"/>
      <w:lvlText w:val="%1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</w:lvl>
    <w:lvl w:ilvl="7">
      <w:start w:val="1"/>
      <w:numFmt w:val="decimal"/>
      <w:lvlText w:val="%1.%2.%3.%4.%5.%6.%7.%8"/>
      <w:lvlJc w:val="left"/>
      <w:pPr>
        <w:tabs>
          <w:tab w:val="num" w:pos="1984"/>
        </w:tabs>
        <w:ind w:left="1984" w:hanging="1984"/>
      </w:pPr>
    </w:lvl>
    <w:lvl w:ilvl="8">
      <w:start w:val="1"/>
      <w:numFmt w:val="decimal"/>
      <w:lvlText w:val="%1.%2.%3.%4.%5.%6.%7.%8.%9"/>
      <w:lvlJc w:val="left"/>
      <w:pPr>
        <w:tabs>
          <w:tab w:val="num" w:pos="2211"/>
        </w:tabs>
        <w:ind w:left="2211" w:hanging="2211"/>
      </w:pPr>
    </w:lvl>
  </w:abstractNum>
  <w:abstractNum w:abstractNumId="16" w15:restartNumberingAfterBreak="0">
    <w:nsid w:val="0E853E6A"/>
    <w:multiLevelType w:val="multilevel"/>
    <w:tmpl w:val="83CCB55A"/>
    <w:lvl w:ilvl="0">
      <w:start w:val="1"/>
      <w:numFmt w:val="upperLetter"/>
      <w:lvlText w:val="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17" w15:restartNumberingAfterBreak="0">
    <w:nsid w:val="0F805E9B"/>
    <w:multiLevelType w:val="multilevel"/>
    <w:tmpl w:val="BADCFDD6"/>
    <w:lvl w:ilvl="0">
      <w:start w:val="1"/>
      <w:numFmt w:val="upperLetter"/>
      <w:lvlText w:val=" ANNEX %1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18" w15:restartNumberingAfterBreak="0">
    <w:nsid w:val="11121132"/>
    <w:multiLevelType w:val="multilevel"/>
    <w:tmpl w:val="D6F066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5E7035C"/>
    <w:multiLevelType w:val="multilevel"/>
    <w:tmpl w:val="8FC888CA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0" w15:restartNumberingAfterBreak="0">
    <w:nsid w:val="15FD3977"/>
    <w:multiLevelType w:val="multilevel"/>
    <w:tmpl w:val="CB2A82B6"/>
    <w:styleLink w:val="CurrentList3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16B00130"/>
    <w:multiLevelType w:val="multilevel"/>
    <w:tmpl w:val="5BF2A960"/>
    <w:name w:val="Numbered list 31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2" w15:restartNumberingAfterBreak="0">
    <w:nsid w:val="186344D0"/>
    <w:multiLevelType w:val="multilevel"/>
    <w:tmpl w:val="67D4C440"/>
    <w:name w:val="Numbered list 25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3" w15:restartNumberingAfterBreak="0">
    <w:nsid w:val="1C331544"/>
    <w:multiLevelType w:val="multilevel"/>
    <w:tmpl w:val="28C67DCC"/>
    <w:name w:val="Numbered list 38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4" w15:restartNumberingAfterBreak="0">
    <w:nsid w:val="1CB464F8"/>
    <w:multiLevelType w:val="multilevel"/>
    <w:tmpl w:val="ACC20D82"/>
    <w:name w:val="Numbered list 26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5" w15:restartNumberingAfterBreak="0">
    <w:nsid w:val="1D477073"/>
    <w:multiLevelType w:val="multilevel"/>
    <w:tmpl w:val="83A254B6"/>
    <w:name w:val="Numbered list 8"/>
    <w:lvl w:ilvl="0">
      <w:start w:val="1"/>
      <w:numFmt w:val="upperLetter"/>
      <w:pStyle w:val="ANNEX"/>
      <w:lvlText w:val="Annex %1"/>
      <w:lvlJc w:val="left"/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2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pStyle w:val="ANNEXZ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26" w15:restartNumberingAfterBreak="0">
    <w:nsid w:val="1DBC6E62"/>
    <w:multiLevelType w:val="multilevel"/>
    <w:tmpl w:val="DFD46C16"/>
    <w:name w:val="Numbered list 23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7" w15:restartNumberingAfterBreak="0">
    <w:nsid w:val="1EBF2F36"/>
    <w:multiLevelType w:val="multilevel"/>
    <w:tmpl w:val="F2180C34"/>
    <w:name w:val="Numbered list 29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28" w15:restartNumberingAfterBreak="0">
    <w:nsid w:val="1EC221E3"/>
    <w:multiLevelType w:val="multilevel"/>
    <w:tmpl w:val="83CCB55A"/>
    <w:lvl w:ilvl="0">
      <w:start w:val="1"/>
      <w:numFmt w:val="upperLetter"/>
      <w:lvlText w:val="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29" w15:restartNumberingAfterBreak="0">
    <w:nsid w:val="1EE451B2"/>
    <w:multiLevelType w:val="multilevel"/>
    <w:tmpl w:val="E56030B2"/>
    <w:name w:val="Numbered list 34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30" w15:restartNumberingAfterBreak="0">
    <w:nsid w:val="28197858"/>
    <w:multiLevelType w:val="singleLevel"/>
    <w:tmpl w:val="194483F4"/>
    <w:name w:val="Numbered list 2"/>
    <w:lvl w:ilvl="0"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eastAsia="Symbol" w:hAnsi="Symbol" w:cs="Symbol"/>
      </w:rPr>
    </w:lvl>
  </w:abstractNum>
  <w:abstractNum w:abstractNumId="31" w15:restartNumberingAfterBreak="0">
    <w:nsid w:val="29334054"/>
    <w:multiLevelType w:val="singleLevel"/>
    <w:tmpl w:val="46EC337E"/>
    <w:name w:val="Numbered list 5"/>
    <w:lvl w:ilvl="0"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eastAsia="Symbol" w:hAnsi="Symbol" w:cs="Symbol"/>
      </w:rPr>
    </w:lvl>
  </w:abstractNum>
  <w:abstractNum w:abstractNumId="32" w15:restartNumberingAfterBreak="0">
    <w:nsid w:val="2A3853C5"/>
    <w:multiLevelType w:val="multilevel"/>
    <w:tmpl w:val="56D0FF3A"/>
    <w:lvl w:ilvl="0">
      <w:start w:val="1"/>
      <w:numFmt w:val="upperLetter"/>
      <w:lvlText w:val=" ANNEX %1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33" w15:restartNumberingAfterBreak="0">
    <w:nsid w:val="2C5868F5"/>
    <w:multiLevelType w:val="multilevel"/>
    <w:tmpl w:val="C33A1C88"/>
    <w:lvl w:ilvl="0">
      <w:start w:val="1"/>
      <w:numFmt w:val="upperLetter"/>
      <w:lvlText w:val="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34" w15:restartNumberingAfterBreak="0">
    <w:nsid w:val="2F7F49F9"/>
    <w:multiLevelType w:val="multilevel"/>
    <w:tmpl w:val="C738271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282"/>
        </w:tabs>
        <w:ind w:left="282" w:hanging="282"/>
      </w:pPr>
    </w:lvl>
    <w:lvl w:ilvl="3">
      <w:start w:val="1"/>
      <w:numFmt w:val="decimal"/>
      <w:lvlText w:val="%1.%2.%3.%4."/>
      <w:lvlJc w:val="left"/>
      <w:pPr>
        <w:tabs>
          <w:tab w:val="num" w:pos="423"/>
        </w:tabs>
        <w:ind w:left="423" w:hanging="423"/>
      </w:pPr>
    </w:lvl>
    <w:lvl w:ilvl="4">
      <w:start w:val="1"/>
      <w:numFmt w:val="decimal"/>
      <w:lvlText w:val="%1.%2.%3.%4.%5."/>
      <w:lvlJc w:val="left"/>
      <w:pPr>
        <w:tabs>
          <w:tab w:val="num" w:pos="564"/>
        </w:tabs>
        <w:ind w:left="564" w:hanging="564"/>
      </w:p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705" w:hanging="705"/>
      </w:pPr>
    </w:lvl>
    <w:lvl w:ilvl="6">
      <w:start w:val="1"/>
      <w:numFmt w:val="decimal"/>
      <w:lvlText w:val="%1.%2.%3.%4.%5.%6.%7."/>
      <w:lvlJc w:val="left"/>
      <w:pPr>
        <w:tabs>
          <w:tab w:val="num" w:pos="846"/>
        </w:tabs>
        <w:ind w:left="846" w:hanging="846"/>
      </w:pPr>
    </w:lvl>
    <w:lvl w:ilvl="7">
      <w:start w:val="1"/>
      <w:numFmt w:val="decimal"/>
      <w:lvlText w:val="%1.%2.%3.%4.%5.%6.%7.%8."/>
      <w:lvlJc w:val="left"/>
      <w:pPr>
        <w:tabs>
          <w:tab w:val="num" w:pos="987"/>
        </w:tabs>
        <w:ind w:left="987" w:hanging="987"/>
      </w:pPr>
    </w:lvl>
    <w:lvl w:ilvl="8">
      <w:start w:val="1"/>
      <w:numFmt w:val="decimal"/>
      <w:lvlText w:val="%1.%2.%3.%4.%5.%6.%7.%8.%9."/>
      <w:lvlJc w:val="left"/>
      <w:pPr>
        <w:tabs>
          <w:tab w:val="num" w:pos="1128"/>
        </w:tabs>
        <w:ind w:left="1128" w:hanging="1128"/>
      </w:pPr>
    </w:lvl>
  </w:abstractNum>
  <w:abstractNum w:abstractNumId="35" w15:restartNumberingAfterBreak="0">
    <w:nsid w:val="33AC7EB8"/>
    <w:multiLevelType w:val="multilevel"/>
    <w:tmpl w:val="6F5A70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numFmt w:val="decimal"/>
      <w:pStyle w:val="Heading6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pStyle w:val="Heading7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pStyle w:val="Heading8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pStyle w:val="Heading9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46D01BC"/>
    <w:multiLevelType w:val="multilevel"/>
    <w:tmpl w:val="93860770"/>
    <w:name w:val="Numbered list 13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37" w15:restartNumberingAfterBreak="0">
    <w:nsid w:val="35390799"/>
    <w:multiLevelType w:val="multilevel"/>
    <w:tmpl w:val="3E00E50C"/>
    <w:name w:val="Numbered list 27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38" w15:restartNumberingAfterBreak="0">
    <w:nsid w:val="364F2B6A"/>
    <w:multiLevelType w:val="multilevel"/>
    <w:tmpl w:val="7D04A8AC"/>
    <w:name w:val="Numbered list 32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39" w15:restartNumberingAfterBreak="0">
    <w:nsid w:val="37F859F0"/>
    <w:multiLevelType w:val="singleLevel"/>
    <w:tmpl w:val="17440344"/>
    <w:name w:val="Numbered list 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40" w15:restartNumberingAfterBreak="0">
    <w:nsid w:val="38346B66"/>
    <w:multiLevelType w:val="multilevel"/>
    <w:tmpl w:val="0422E8A0"/>
    <w:name w:val="Numbered list 35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41" w15:restartNumberingAfterBreak="0">
    <w:nsid w:val="385B37D8"/>
    <w:multiLevelType w:val="multilevel"/>
    <w:tmpl w:val="C4464E32"/>
    <w:lvl w:ilvl="0">
      <w:numFmt w:val="decimal"/>
      <w:pStyle w:val="ANNEXN"/>
      <w:lvlText w:val=""/>
      <w:lvlJc w:val="left"/>
    </w:lvl>
    <w:lvl w:ilvl="1">
      <w:numFmt w:val="decimal"/>
      <w:pStyle w:val="na2"/>
      <w:lvlText w:val=""/>
      <w:lvlJc w:val="left"/>
    </w:lvl>
    <w:lvl w:ilvl="2">
      <w:numFmt w:val="decimal"/>
      <w:pStyle w:val="na3"/>
      <w:lvlText w:val=""/>
      <w:lvlJc w:val="left"/>
    </w:lvl>
    <w:lvl w:ilvl="3">
      <w:numFmt w:val="decimal"/>
      <w:pStyle w:val="na4"/>
      <w:lvlText w:val=""/>
      <w:lvlJc w:val="left"/>
    </w:lvl>
    <w:lvl w:ilvl="4">
      <w:numFmt w:val="decimal"/>
      <w:pStyle w:val="na5"/>
      <w:lvlText w:val=""/>
      <w:lvlJc w:val="left"/>
    </w:lvl>
    <w:lvl w:ilvl="5">
      <w:numFmt w:val="decimal"/>
      <w:pStyle w:val="na6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87D4433"/>
    <w:multiLevelType w:val="multilevel"/>
    <w:tmpl w:val="EF029DE6"/>
    <w:name w:val="heading"/>
    <w:lvl w:ilvl="0">
      <w:numFmt w:val="decimal"/>
      <w:pStyle w:val="ListContinue"/>
      <w:lvlText w:val=""/>
      <w:lvlJc w:val="left"/>
    </w:lvl>
    <w:lvl w:ilvl="1">
      <w:numFmt w:val="decimal"/>
      <w:pStyle w:val="ListContinue2"/>
      <w:lvlText w:val=""/>
      <w:lvlJc w:val="left"/>
    </w:lvl>
    <w:lvl w:ilvl="2">
      <w:numFmt w:val="decimal"/>
      <w:pStyle w:val="ListContinue3"/>
      <w:lvlText w:val=""/>
      <w:lvlJc w:val="left"/>
    </w:lvl>
    <w:lvl w:ilvl="3">
      <w:numFmt w:val="decimal"/>
      <w:pStyle w:val="ListContinue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A800000"/>
    <w:multiLevelType w:val="multilevel"/>
    <w:tmpl w:val="52F87CC0"/>
    <w:name w:val="Numbered list 33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44" w15:restartNumberingAfterBreak="0">
    <w:nsid w:val="3B031E63"/>
    <w:multiLevelType w:val="singleLevel"/>
    <w:tmpl w:val="F5520BFA"/>
    <w:name w:val="Bullet 8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E307E8B"/>
    <w:multiLevelType w:val="multilevel"/>
    <w:tmpl w:val="4C34D3A8"/>
    <w:lvl w:ilvl="0">
      <w:start w:val="1"/>
      <w:numFmt w:val="upperLetter"/>
      <w:lvlText w:val=" 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46" w15:restartNumberingAfterBreak="0">
    <w:nsid w:val="3F821087"/>
    <w:multiLevelType w:val="multilevel"/>
    <w:tmpl w:val="8FC888CA"/>
    <w:name w:val="ISO numbered list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47" w15:restartNumberingAfterBreak="0">
    <w:nsid w:val="418C6023"/>
    <w:multiLevelType w:val="multilevel"/>
    <w:tmpl w:val="B6CC5B44"/>
    <w:name w:val="Numbered list 43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48" w15:restartNumberingAfterBreak="0">
    <w:nsid w:val="41D30FF4"/>
    <w:multiLevelType w:val="multilevel"/>
    <w:tmpl w:val="4A8AE358"/>
    <w:name w:val="Numbered list 28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49" w15:restartNumberingAfterBreak="0">
    <w:nsid w:val="429800EC"/>
    <w:multiLevelType w:val="multilevel"/>
    <w:tmpl w:val="33F0F5F0"/>
    <w:name w:val="Numbered list 39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0" w15:restartNumberingAfterBreak="0">
    <w:nsid w:val="42CA6ED4"/>
    <w:multiLevelType w:val="multilevel"/>
    <w:tmpl w:val="10FC1A04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1" w15:restartNumberingAfterBreak="0">
    <w:nsid w:val="44702E09"/>
    <w:multiLevelType w:val="multilevel"/>
    <w:tmpl w:val="AB72D820"/>
    <w:name w:val="Numbered list 40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2" w15:restartNumberingAfterBreak="0">
    <w:nsid w:val="44745C8C"/>
    <w:multiLevelType w:val="multilevel"/>
    <w:tmpl w:val="3DA0AECC"/>
    <w:name w:val="Numbered list 22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3" w15:restartNumberingAfterBreak="0">
    <w:nsid w:val="451E4AAA"/>
    <w:multiLevelType w:val="multilevel"/>
    <w:tmpl w:val="5CBC2ED8"/>
    <w:name w:val="Numbered list 42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4" w15:restartNumberingAfterBreak="0">
    <w:nsid w:val="4B850024"/>
    <w:multiLevelType w:val="multilevel"/>
    <w:tmpl w:val="8FC888CA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5" w15:restartNumberingAfterBreak="0">
    <w:nsid w:val="4EEF62B2"/>
    <w:multiLevelType w:val="multilevel"/>
    <w:tmpl w:val="211A6A7A"/>
    <w:name w:val="Numbered list 30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6" w15:restartNumberingAfterBreak="0">
    <w:nsid w:val="517530EA"/>
    <w:multiLevelType w:val="singleLevel"/>
    <w:tmpl w:val="76FAC890"/>
    <w:name w:val="Numbered list 3"/>
    <w:lvl w:ilvl="0"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eastAsia="Symbol" w:hAnsi="Symbol" w:cs="Symbol"/>
      </w:rPr>
    </w:lvl>
  </w:abstractNum>
  <w:abstractNum w:abstractNumId="57" w15:restartNumberingAfterBreak="0">
    <w:nsid w:val="56042C07"/>
    <w:multiLevelType w:val="multilevel"/>
    <w:tmpl w:val="714E5F7A"/>
    <w:name w:val="Numbered list 37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58" w15:restartNumberingAfterBreak="0">
    <w:nsid w:val="58353CF7"/>
    <w:multiLevelType w:val="multilevel"/>
    <w:tmpl w:val="21681344"/>
    <w:lvl w:ilvl="0">
      <w:start w:val="1"/>
      <w:numFmt w:val="lowerLetter"/>
      <w:lvlText w:val="%1)"/>
      <w:lvlJc w:val="left"/>
      <w:pPr>
        <w:tabs>
          <w:tab w:val="num" w:pos="800"/>
        </w:tabs>
        <w:ind w:left="800" w:hanging="400"/>
      </w:p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400"/>
      </w:pPr>
    </w:lvl>
    <w:lvl w:ilvl="2">
      <w:start w:val="1"/>
      <w:numFmt w:val="lowerRoman"/>
      <w:lvlText w:val="%3)"/>
      <w:lvlJc w:val="left"/>
      <w:pPr>
        <w:tabs>
          <w:tab w:val="num" w:pos="1600"/>
        </w:tabs>
        <w:ind w:left="1600" w:hanging="400"/>
      </w:pPr>
    </w:lvl>
    <w:lvl w:ilvl="3">
      <w:start w:val="1"/>
      <w:numFmt w:val="upperRoman"/>
      <w:lvlText w:val="%4)"/>
      <w:lvlJc w:val="left"/>
      <w:pPr>
        <w:tabs>
          <w:tab w:val="num" w:pos="2000"/>
        </w:tabs>
        <w:ind w:left="2000" w:hanging="400"/>
      </w:pPr>
    </w:lvl>
    <w:lvl w:ilvl="4">
      <w:start w:val="1"/>
      <w:numFmt w:val="decimal"/>
      <w:lvlText w:val="(%5)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4000" w:hanging="360"/>
      </w:p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6160" w:hanging="360"/>
      </w:pPr>
    </w:lvl>
  </w:abstractNum>
  <w:abstractNum w:abstractNumId="59" w15:restartNumberingAfterBreak="0">
    <w:nsid w:val="5D461B45"/>
    <w:multiLevelType w:val="multilevel"/>
    <w:tmpl w:val="11623DB6"/>
    <w:name w:val="Term numbering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TermNum"/>
      <w:lvlText w:val="3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"/>
        </w:tabs>
        <w:ind w:left="282" w:hanging="28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3"/>
        </w:tabs>
        <w:ind w:left="423" w:hanging="42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6"/>
        </w:tabs>
        <w:ind w:left="846" w:hanging="84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7"/>
        </w:tabs>
        <w:ind w:left="987" w:hanging="9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"/>
        </w:tabs>
        <w:ind w:left="1128" w:hanging="1128"/>
      </w:pPr>
      <w:rPr>
        <w:rFonts w:hint="default"/>
      </w:rPr>
    </w:lvl>
  </w:abstractNum>
  <w:abstractNum w:abstractNumId="60" w15:restartNumberingAfterBreak="0">
    <w:nsid w:val="5E971A6F"/>
    <w:multiLevelType w:val="multilevel"/>
    <w:tmpl w:val="C3FAC13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2C32ED8"/>
    <w:multiLevelType w:val="multilevel"/>
    <w:tmpl w:val="BBD21DEE"/>
    <w:name w:val="Numbered list 41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62" w15:restartNumberingAfterBreak="0">
    <w:nsid w:val="659A24CA"/>
    <w:multiLevelType w:val="multilevel"/>
    <w:tmpl w:val="2CAE8546"/>
    <w:name w:val="Numbered list 14"/>
    <w:lvl w:ilvl="0">
      <w:start w:val="1"/>
      <w:numFmt w:val="lowerLetter"/>
      <w:lvlText w:val="%1)"/>
      <w:lvlJc w:val="left"/>
      <w:pPr>
        <w:tabs>
          <w:tab w:val="num" w:pos="800"/>
        </w:tabs>
        <w:ind w:left="800" w:hanging="400"/>
      </w:p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400"/>
      </w:pPr>
    </w:lvl>
    <w:lvl w:ilvl="2">
      <w:start w:val="1"/>
      <w:numFmt w:val="lowerRoman"/>
      <w:lvlText w:val="%3)"/>
      <w:lvlJc w:val="left"/>
      <w:pPr>
        <w:tabs>
          <w:tab w:val="num" w:pos="1600"/>
        </w:tabs>
        <w:ind w:left="1600" w:hanging="400"/>
      </w:pPr>
    </w:lvl>
    <w:lvl w:ilvl="3">
      <w:start w:val="1"/>
      <w:numFmt w:val="upperRoman"/>
      <w:lvlText w:val="%4)"/>
      <w:lvlJc w:val="left"/>
      <w:pPr>
        <w:tabs>
          <w:tab w:val="num" w:pos="2000"/>
        </w:tabs>
        <w:ind w:left="2000" w:hanging="400"/>
      </w:pPr>
    </w:lvl>
    <w:lvl w:ilvl="4">
      <w:start w:val="1"/>
      <w:numFmt w:val="decimal"/>
      <w:lvlText w:val="(%5)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Letter"/>
      <w:lvlText w:val="(%6)"/>
      <w:lvlJc w:val="left"/>
      <w:pPr>
        <w:tabs>
          <w:tab w:val="num" w:pos="4000"/>
        </w:tabs>
        <w:ind w:left="4000" w:hanging="360"/>
      </w:pPr>
    </w:lvl>
    <w:lvl w:ilvl="6">
      <w:start w:val="1"/>
      <w:numFmt w:val="lowerRoman"/>
      <w:lvlText w:val="(%7)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(%8)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(%9)"/>
      <w:lvlJc w:val="left"/>
      <w:pPr>
        <w:tabs>
          <w:tab w:val="num" w:pos="6160"/>
        </w:tabs>
        <w:ind w:left="6160" w:hanging="360"/>
      </w:pPr>
    </w:lvl>
  </w:abstractNum>
  <w:abstractNum w:abstractNumId="63" w15:restartNumberingAfterBreak="0">
    <w:nsid w:val="68E13BF7"/>
    <w:multiLevelType w:val="singleLevel"/>
    <w:tmpl w:val="777E9930"/>
    <w:name w:val="Numbered list 4"/>
    <w:lvl w:ilvl="0"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eastAsia="Symbol" w:hAnsi="Symbol" w:cs="Symbol"/>
      </w:rPr>
    </w:lvl>
  </w:abstractNum>
  <w:abstractNum w:abstractNumId="64" w15:restartNumberingAfterBreak="0">
    <w:nsid w:val="6B893861"/>
    <w:multiLevelType w:val="singleLevel"/>
    <w:tmpl w:val="548CF3AE"/>
    <w:name w:val="Numbered list 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</w:rPr>
    </w:lvl>
  </w:abstractNum>
  <w:abstractNum w:abstractNumId="65" w15:restartNumberingAfterBreak="0">
    <w:nsid w:val="6FD50B0C"/>
    <w:multiLevelType w:val="multilevel"/>
    <w:tmpl w:val="E6D0817A"/>
    <w:name w:val="Numbered list 11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66" w15:restartNumberingAfterBreak="0">
    <w:nsid w:val="72447778"/>
    <w:multiLevelType w:val="multilevel"/>
    <w:tmpl w:val="21BEC6EA"/>
    <w:name w:val="Numbered list 36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67" w15:restartNumberingAfterBreak="0">
    <w:nsid w:val="72880A28"/>
    <w:multiLevelType w:val="multilevel"/>
    <w:tmpl w:val="F1DE81CA"/>
    <w:lvl w:ilvl="0">
      <w:start w:val="1"/>
      <w:numFmt w:val="lowerLetter"/>
      <w:pStyle w:val="ListNumber"/>
      <w:lvlText w:val="%1)"/>
      <w:lvlJc w:val="left"/>
      <w:pPr>
        <w:ind w:left="360" w:hanging="360"/>
      </w:pPr>
    </w:lvl>
    <w:lvl w:ilvl="1">
      <w:numFmt w:val="decimal"/>
      <w:pStyle w:val="ListNumber2"/>
      <w:lvlText w:val=""/>
      <w:lvlJc w:val="left"/>
    </w:lvl>
    <w:lvl w:ilvl="2">
      <w:numFmt w:val="decimal"/>
      <w:pStyle w:val="ListNumber3"/>
      <w:lvlText w:val=""/>
      <w:lvlJc w:val="left"/>
    </w:lvl>
    <w:lvl w:ilvl="3">
      <w:numFmt w:val="decimal"/>
      <w:pStyle w:val="ListNumber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5440B9"/>
    <w:multiLevelType w:val="multilevel"/>
    <w:tmpl w:val="4C34D3A8"/>
    <w:lvl w:ilvl="0">
      <w:start w:val="1"/>
      <w:numFmt w:val="upperLetter"/>
      <w:lvlText w:val=" Annex %1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7"/>
        </w:tabs>
        <w:ind w:left="1757" w:hanging="175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  <w:rPr>
        <w:rFonts w:hint="default"/>
      </w:rPr>
    </w:lvl>
  </w:abstractNum>
  <w:abstractNum w:abstractNumId="69" w15:restartNumberingAfterBreak="0">
    <w:nsid w:val="74786AEB"/>
    <w:multiLevelType w:val="multilevel"/>
    <w:tmpl w:val="58761A68"/>
    <w:styleLink w:val="CurrentList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"/>
        </w:tabs>
        <w:ind w:left="282" w:hanging="28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3"/>
        </w:tabs>
        <w:ind w:left="423" w:hanging="42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6"/>
        </w:tabs>
        <w:ind w:left="846" w:hanging="84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7"/>
        </w:tabs>
        <w:ind w:left="987" w:hanging="9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"/>
        </w:tabs>
        <w:ind w:left="1128" w:hanging="1128"/>
      </w:pPr>
      <w:rPr>
        <w:rFonts w:hint="default"/>
      </w:rPr>
    </w:lvl>
  </w:abstractNum>
  <w:abstractNum w:abstractNumId="70" w15:restartNumberingAfterBreak="0">
    <w:nsid w:val="74C91668"/>
    <w:multiLevelType w:val="singleLevel"/>
    <w:tmpl w:val="7D048D32"/>
    <w:name w:val="ISO Tables list"/>
    <w:lvl w:ilvl="0">
      <w:start w:val="1"/>
      <w:numFmt w:val="decimal"/>
      <w:lvlText w:val="Table %1 — "/>
      <w:lvlJc w:val="left"/>
      <w:pPr>
        <w:tabs>
          <w:tab w:val="num" w:pos="397"/>
        </w:tabs>
        <w:ind w:left="397" w:hanging="397"/>
      </w:pPr>
    </w:lvl>
  </w:abstractNum>
  <w:abstractNum w:abstractNumId="71" w15:restartNumberingAfterBreak="0">
    <w:nsid w:val="74FC3329"/>
    <w:multiLevelType w:val="multilevel"/>
    <w:tmpl w:val="B358BF44"/>
    <w:name w:val="Numbered list 24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72" w15:restartNumberingAfterBreak="0">
    <w:nsid w:val="75F80650"/>
    <w:multiLevelType w:val="multilevel"/>
    <w:tmpl w:val="8FC888CA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73" w15:restartNumberingAfterBreak="0">
    <w:nsid w:val="7AD16E3B"/>
    <w:multiLevelType w:val="multilevel"/>
    <w:tmpl w:val="8FC888CA"/>
    <w:lvl w:ilvl="0">
      <w:start w:val="1"/>
      <w:numFmt w:val="lowerLetter"/>
      <w:lvlText w:val="%1)"/>
      <w:lvlJc w:val="left"/>
      <w:pPr>
        <w:tabs>
          <w:tab w:val="num" w:pos="400"/>
        </w:tabs>
        <w:ind w:left="400" w:hanging="400"/>
      </w:p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400"/>
      </w:pPr>
    </w:lvl>
    <w:lvl w:ilvl="2">
      <w:start w:val="1"/>
      <w:numFmt w:val="lowerRoman"/>
      <w:lvlText w:val="%3)"/>
      <w:lvlJc w:val="left"/>
      <w:pPr>
        <w:tabs>
          <w:tab w:val="num" w:pos="1200"/>
        </w:tabs>
        <w:ind w:left="1200" w:hanging="400"/>
      </w:pPr>
    </w:lvl>
    <w:lvl w:ilvl="3">
      <w:start w:val="1"/>
      <w:numFmt w:val="upperRoman"/>
      <w:lvlText w:val="%4)"/>
      <w:lvlJc w:val="left"/>
      <w:pPr>
        <w:tabs>
          <w:tab w:val="num" w:pos="160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Letter"/>
      <w:lvlText w:val="(%6)"/>
      <w:lvlJc w:val="left"/>
      <w:pPr>
        <w:tabs>
          <w:tab w:val="num" w:pos="3600"/>
        </w:tabs>
        <w:ind w:left="3600" w:hanging="360"/>
      </w:pPr>
    </w:lvl>
    <w:lvl w:ilvl="6">
      <w:start w:val="1"/>
      <w:numFmt w:val="lowerRoman"/>
      <w:lvlText w:val="(%7)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(%8)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(%9)"/>
      <w:lvlJc w:val="left"/>
      <w:pPr>
        <w:tabs>
          <w:tab w:val="num" w:pos="5760"/>
        </w:tabs>
        <w:ind w:left="5760" w:hanging="360"/>
      </w:pPr>
    </w:lvl>
  </w:abstractNum>
  <w:abstractNum w:abstractNumId="74" w15:restartNumberingAfterBreak="0">
    <w:nsid w:val="7E2A69AA"/>
    <w:multiLevelType w:val="multilevel"/>
    <w:tmpl w:val="071053CA"/>
    <w:lvl w:ilvl="0">
      <w:numFmt w:val="decimal"/>
      <w:pStyle w:val="1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86086324">
    <w:abstractNumId w:val="10"/>
  </w:num>
  <w:num w:numId="2" w16cid:durableId="799228180">
    <w:abstractNumId w:val="6"/>
  </w:num>
  <w:num w:numId="3" w16cid:durableId="1361513839">
    <w:abstractNumId w:val="4"/>
  </w:num>
  <w:num w:numId="4" w16cid:durableId="35854400">
    <w:abstractNumId w:val="3"/>
  </w:num>
  <w:num w:numId="5" w16cid:durableId="513345041">
    <w:abstractNumId w:val="2"/>
  </w:num>
  <w:num w:numId="6" w16cid:durableId="159926673">
    <w:abstractNumId w:val="1"/>
  </w:num>
  <w:num w:numId="7" w16cid:durableId="1036806483">
    <w:abstractNumId w:val="42"/>
  </w:num>
  <w:num w:numId="8" w16cid:durableId="1466966844">
    <w:abstractNumId w:val="42"/>
  </w:num>
  <w:num w:numId="9" w16cid:durableId="1436484062">
    <w:abstractNumId w:val="42"/>
  </w:num>
  <w:num w:numId="10" w16cid:durableId="1384983774">
    <w:abstractNumId w:val="42"/>
  </w:num>
  <w:num w:numId="11" w16cid:durableId="955647378">
    <w:abstractNumId w:val="67"/>
  </w:num>
  <w:num w:numId="12" w16cid:durableId="2121141377">
    <w:abstractNumId w:val="67"/>
  </w:num>
  <w:num w:numId="13" w16cid:durableId="278687272">
    <w:abstractNumId w:val="67"/>
  </w:num>
  <w:num w:numId="14" w16cid:durableId="301153755">
    <w:abstractNumId w:val="67"/>
  </w:num>
  <w:num w:numId="15" w16cid:durableId="934173469">
    <w:abstractNumId w:val="0"/>
  </w:num>
  <w:num w:numId="16" w16cid:durableId="855342494">
    <w:abstractNumId w:val="12"/>
  </w:num>
  <w:num w:numId="17" w16cid:durableId="977032308">
    <w:abstractNumId w:val="60"/>
  </w:num>
  <w:num w:numId="18" w16cid:durableId="1483497363">
    <w:abstractNumId w:val="41"/>
  </w:num>
  <w:num w:numId="19" w16cid:durableId="1085148103">
    <w:abstractNumId w:val="74"/>
  </w:num>
  <w:num w:numId="20" w16cid:durableId="651176883">
    <w:abstractNumId w:val="35"/>
  </w:num>
  <w:num w:numId="21" w16cid:durableId="364600162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97417009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54878249">
    <w:abstractNumId w:val="65"/>
  </w:num>
  <w:num w:numId="24" w16cid:durableId="1569801232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501197879">
    <w:abstractNumId w:val="59"/>
  </w:num>
  <w:num w:numId="26" w16cid:durableId="801078810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701542288">
    <w:abstractNumId w:val="7"/>
  </w:num>
  <w:num w:numId="28" w16cid:durableId="1324115759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265500826">
    <w:abstractNumId w:val="64"/>
  </w:num>
  <w:num w:numId="30" w16cid:durableId="370769510">
    <w:abstractNumId w:val="25"/>
  </w:num>
  <w:num w:numId="31" w16cid:durableId="1286307018">
    <w:abstractNumId w:val="46"/>
  </w:num>
  <w:num w:numId="32" w16cid:durableId="5740482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14859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64749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62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232173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38925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577349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439422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54887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324709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78041641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74599906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354454981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1956672064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47342236">
    <w:abstractNumId w:val="9"/>
  </w:num>
  <w:num w:numId="47" w16cid:durableId="1163358078">
    <w:abstractNumId w:val="54"/>
  </w:num>
  <w:num w:numId="48" w16cid:durableId="1185830246">
    <w:abstractNumId w:val="73"/>
  </w:num>
  <w:num w:numId="49" w16cid:durableId="1570965397">
    <w:abstractNumId w:val="19"/>
  </w:num>
  <w:num w:numId="50" w16cid:durableId="738360097">
    <w:abstractNumId w:val="72"/>
  </w:num>
  <w:num w:numId="51" w16cid:durableId="1897816916">
    <w:abstractNumId w:val="26"/>
  </w:num>
  <w:num w:numId="52" w16cid:durableId="995690186">
    <w:abstractNumId w:val="58"/>
  </w:num>
  <w:num w:numId="53" w16cid:durableId="441654185">
    <w:abstractNumId w:val="50"/>
  </w:num>
  <w:num w:numId="54" w16cid:durableId="1847550208">
    <w:abstractNumId w:val="67"/>
  </w:num>
  <w:num w:numId="55" w16cid:durableId="392319629">
    <w:abstractNumId w:val="32"/>
  </w:num>
  <w:num w:numId="56" w16cid:durableId="1712799650">
    <w:abstractNumId w:val="17"/>
  </w:num>
  <w:num w:numId="57" w16cid:durableId="483351405">
    <w:abstractNumId w:val="68"/>
  </w:num>
  <w:num w:numId="58" w16cid:durableId="1743410892">
    <w:abstractNumId w:val="45"/>
  </w:num>
  <w:num w:numId="59" w16cid:durableId="1777363704">
    <w:abstractNumId w:val="33"/>
  </w:num>
  <w:num w:numId="60" w16cid:durableId="702559062">
    <w:abstractNumId w:val="16"/>
  </w:num>
  <w:num w:numId="61" w16cid:durableId="31350053">
    <w:abstractNumId w:val="28"/>
  </w:num>
  <w:num w:numId="62" w16cid:durableId="422192420">
    <w:abstractNumId w:val="8"/>
  </w:num>
  <w:num w:numId="63" w16cid:durableId="1341659317">
    <w:abstractNumId w:val="18"/>
  </w:num>
  <w:num w:numId="64" w16cid:durableId="67580121">
    <w:abstractNumId w:val="34"/>
  </w:num>
  <w:num w:numId="65" w16cid:durableId="1336154136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 w16cid:durableId="65959936">
    <w:abstractNumId w:val="13"/>
  </w:num>
  <w:num w:numId="67" w16cid:durableId="1008826100">
    <w:abstractNumId w:val="67"/>
  </w:num>
  <w:num w:numId="68" w16cid:durableId="1952664085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895317297">
    <w:abstractNumId w:val="5"/>
  </w:num>
  <w:num w:numId="70" w16cid:durableId="98494120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23379617">
    <w:abstractNumId w:val="69"/>
  </w:num>
  <w:num w:numId="72" w16cid:durableId="1243375335">
    <w:abstractNumId w:val="11"/>
  </w:num>
  <w:num w:numId="73" w16cid:durableId="1078985062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 w16cid:durableId="1295714819">
    <w:abstractNumId w:val="20"/>
  </w:num>
  <w:numIdMacAtCleanup w:val="6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enneth Vaughn">
    <w15:presenceInfo w15:providerId="Windows Live" w15:userId="b36e87b7c6bb83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ttachedTemplate r:id="rId1"/>
  <w:defaultTabStop w:val="40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976"/>
    <w:rsid w:val="00001331"/>
    <w:rsid w:val="00001E12"/>
    <w:rsid w:val="00001F44"/>
    <w:rsid w:val="000023A5"/>
    <w:rsid w:val="00003352"/>
    <w:rsid w:val="00003621"/>
    <w:rsid w:val="00003EA7"/>
    <w:rsid w:val="00004860"/>
    <w:rsid w:val="00006048"/>
    <w:rsid w:val="00007240"/>
    <w:rsid w:val="00011821"/>
    <w:rsid w:val="0001185D"/>
    <w:rsid w:val="00013AF5"/>
    <w:rsid w:val="00013D5D"/>
    <w:rsid w:val="0001429B"/>
    <w:rsid w:val="00014432"/>
    <w:rsid w:val="0001498B"/>
    <w:rsid w:val="00015A1C"/>
    <w:rsid w:val="00015AB6"/>
    <w:rsid w:val="0001615F"/>
    <w:rsid w:val="00016B96"/>
    <w:rsid w:val="00016DBC"/>
    <w:rsid w:val="00017C50"/>
    <w:rsid w:val="000213E5"/>
    <w:rsid w:val="000218E7"/>
    <w:rsid w:val="00022B52"/>
    <w:rsid w:val="00022D49"/>
    <w:rsid w:val="00024D6A"/>
    <w:rsid w:val="0002777E"/>
    <w:rsid w:val="0002798B"/>
    <w:rsid w:val="00030786"/>
    <w:rsid w:val="00031125"/>
    <w:rsid w:val="00031C7C"/>
    <w:rsid w:val="00032133"/>
    <w:rsid w:val="0003543B"/>
    <w:rsid w:val="00036AA1"/>
    <w:rsid w:val="00037BD1"/>
    <w:rsid w:val="0004020F"/>
    <w:rsid w:val="00040C41"/>
    <w:rsid w:val="00041B10"/>
    <w:rsid w:val="0004219B"/>
    <w:rsid w:val="00043083"/>
    <w:rsid w:val="00043E30"/>
    <w:rsid w:val="000459C1"/>
    <w:rsid w:val="000470D8"/>
    <w:rsid w:val="000510C5"/>
    <w:rsid w:val="00053985"/>
    <w:rsid w:val="0005487C"/>
    <w:rsid w:val="0005594D"/>
    <w:rsid w:val="00056960"/>
    <w:rsid w:val="00060CB6"/>
    <w:rsid w:val="0006117E"/>
    <w:rsid w:val="000612F9"/>
    <w:rsid w:val="00062821"/>
    <w:rsid w:val="00063438"/>
    <w:rsid w:val="00065715"/>
    <w:rsid w:val="00066BA8"/>
    <w:rsid w:val="000678E2"/>
    <w:rsid w:val="00067EE3"/>
    <w:rsid w:val="00071F0D"/>
    <w:rsid w:val="00073DB3"/>
    <w:rsid w:val="0007482B"/>
    <w:rsid w:val="000752A5"/>
    <w:rsid w:val="00076958"/>
    <w:rsid w:val="000808CF"/>
    <w:rsid w:val="00081EB7"/>
    <w:rsid w:val="0008280B"/>
    <w:rsid w:val="00084762"/>
    <w:rsid w:val="00085254"/>
    <w:rsid w:val="00085439"/>
    <w:rsid w:val="0008759E"/>
    <w:rsid w:val="00087690"/>
    <w:rsid w:val="00090A1F"/>
    <w:rsid w:val="00091A29"/>
    <w:rsid w:val="00093734"/>
    <w:rsid w:val="0009672C"/>
    <w:rsid w:val="00096972"/>
    <w:rsid w:val="00096F68"/>
    <w:rsid w:val="0009707D"/>
    <w:rsid w:val="000A17CD"/>
    <w:rsid w:val="000A3683"/>
    <w:rsid w:val="000A3A7D"/>
    <w:rsid w:val="000A4A96"/>
    <w:rsid w:val="000A7CA4"/>
    <w:rsid w:val="000B02ED"/>
    <w:rsid w:val="000B2FE5"/>
    <w:rsid w:val="000B377C"/>
    <w:rsid w:val="000B3A8D"/>
    <w:rsid w:val="000B6A22"/>
    <w:rsid w:val="000C031E"/>
    <w:rsid w:val="000C1F70"/>
    <w:rsid w:val="000C20C3"/>
    <w:rsid w:val="000C2E48"/>
    <w:rsid w:val="000C3CF3"/>
    <w:rsid w:val="000C6F34"/>
    <w:rsid w:val="000C6FA7"/>
    <w:rsid w:val="000D057A"/>
    <w:rsid w:val="000D077D"/>
    <w:rsid w:val="000D0D78"/>
    <w:rsid w:val="000D1A5B"/>
    <w:rsid w:val="000D1C86"/>
    <w:rsid w:val="000D2A01"/>
    <w:rsid w:val="000D3508"/>
    <w:rsid w:val="000D43D0"/>
    <w:rsid w:val="000D4477"/>
    <w:rsid w:val="000D51FB"/>
    <w:rsid w:val="000D57FA"/>
    <w:rsid w:val="000D7594"/>
    <w:rsid w:val="000D7D72"/>
    <w:rsid w:val="000E13C3"/>
    <w:rsid w:val="000E1FCD"/>
    <w:rsid w:val="000E2106"/>
    <w:rsid w:val="000E23CA"/>
    <w:rsid w:val="000E2AB0"/>
    <w:rsid w:val="000E2B09"/>
    <w:rsid w:val="000E3466"/>
    <w:rsid w:val="000E5D5F"/>
    <w:rsid w:val="000F2310"/>
    <w:rsid w:val="000F3915"/>
    <w:rsid w:val="000F4644"/>
    <w:rsid w:val="000F75F6"/>
    <w:rsid w:val="000F7DFA"/>
    <w:rsid w:val="0010015A"/>
    <w:rsid w:val="001003FE"/>
    <w:rsid w:val="00101AF5"/>
    <w:rsid w:val="00101F1A"/>
    <w:rsid w:val="001026E1"/>
    <w:rsid w:val="0010407C"/>
    <w:rsid w:val="00105F03"/>
    <w:rsid w:val="001062E8"/>
    <w:rsid w:val="00107572"/>
    <w:rsid w:val="00111752"/>
    <w:rsid w:val="00112F17"/>
    <w:rsid w:val="00114330"/>
    <w:rsid w:val="00114C49"/>
    <w:rsid w:val="00117690"/>
    <w:rsid w:val="00117BA3"/>
    <w:rsid w:val="00120642"/>
    <w:rsid w:val="00122AB0"/>
    <w:rsid w:val="00122E53"/>
    <w:rsid w:val="00122F3F"/>
    <w:rsid w:val="00123483"/>
    <w:rsid w:val="00123486"/>
    <w:rsid w:val="001242DA"/>
    <w:rsid w:val="00124326"/>
    <w:rsid w:val="0012507C"/>
    <w:rsid w:val="0012633E"/>
    <w:rsid w:val="00126A28"/>
    <w:rsid w:val="0012739A"/>
    <w:rsid w:val="00127FFA"/>
    <w:rsid w:val="001308D2"/>
    <w:rsid w:val="00130963"/>
    <w:rsid w:val="0013198B"/>
    <w:rsid w:val="00132F8D"/>
    <w:rsid w:val="00133B01"/>
    <w:rsid w:val="0013703C"/>
    <w:rsid w:val="0013704C"/>
    <w:rsid w:val="00141FC4"/>
    <w:rsid w:val="0014216D"/>
    <w:rsid w:val="00142BC1"/>
    <w:rsid w:val="00143AD9"/>
    <w:rsid w:val="00143D6E"/>
    <w:rsid w:val="00144C90"/>
    <w:rsid w:val="00144CBA"/>
    <w:rsid w:val="00144E62"/>
    <w:rsid w:val="00145264"/>
    <w:rsid w:val="00145992"/>
    <w:rsid w:val="00146083"/>
    <w:rsid w:val="00150673"/>
    <w:rsid w:val="00150F9D"/>
    <w:rsid w:val="00151C1D"/>
    <w:rsid w:val="00152209"/>
    <w:rsid w:val="00153CD2"/>
    <w:rsid w:val="001555BE"/>
    <w:rsid w:val="0015563E"/>
    <w:rsid w:val="00155752"/>
    <w:rsid w:val="0015772A"/>
    <w:rsid w:val="001603D6"/>
    <w:rsid w:val="00160928"/>
    <w:rsid w:val="001618E0"/>
    <w:rsid w:val="0016386B"/>
    <w:rsid w:val="001667A7"/>
    <w:rsid w:val="00166ED2"/>
    <w:rsid w:val="001677D1"/>
    <w:rsid w:val="00170A97"/>
    <w:rsid w:val="00171819"/>
    <w:rsid w:val="00171A09"/>
    <w:rsid w:val="00173FF1"/>
    <w:rsid w:val="00174A69"/>
    <w:rsid w:val="00174CC6"/>
    <w:rsid w:val="00174FCC"/>
    <w:rsid w:val="001750B1"/>
    <w:rsid w:val="00175533"/>
    <w:rsid w:val="001772EF"/>
    <w:rsid w:val="00177D6F"/>
    <w:rsid w:val="00181705"/>
    <w:rsid w:val="00184F03"/>
    <w:rsid w:val="001860F3"/>
    <w:rsid w:val="00186671"/>
    <w:rsid w:val="00187B28"/>
    <w:rsid w:val="001901F9"/>
    <w:rsid w:val="001910D3"/>
    <w:rsid w:val="00191A51"/>
    <w:rsid w:val="00191D77"/>
    <w:rsid w:val="00191DB0"/>
    <w:rsid w:val="00191F54"/>
    <w:rsid w:val="00192C9F"/>
    <w:rsid w:val="00192F89"/>
    <w:rsid w:val="001931A5"/>
    <w:rsid w:val="00194299"/>
    <w:rsid w:val="00195CA9"/>
    <w:rsid w:val="00197DFF"/>
    <w:rsid w:val="001A0ABA"/>
    <w:rsid w:val="001A15E1"/>
    <w:rsid w:val="001A27C2"/>
    <w:rsid w:val="001A4B73"/>
    <w:rsid w:val="001A57EF"/>
    <w:rsid w:val="001A5D8B"/>
    <w:rsid w:val="001A6F1D"/>
    <w:rsid w:val="001B0181"/>
    <w:rsid w:val="001B0350"/>
    <w:rsid w:val="001B0580"/>
    <w:rsid w:val="001B05F8"/>
    <w:rsid w:val="001B1A0B"/>
    <w:rsid w:val="001B2CC3"/>
    <w:rsid w:val="001B4935"/>
    <w:rsid w:val="001B5CD7"/>
    <w:rsid w:val="001B6E55"/>
    <w:rsid w:val="001C3FB0"/>
    <w:rsid w:val="001C5D26"/>
    <w:rsid w:val="001C792F"/>
    <w:rsid w:val="001D09FF"/>
    <w:rsid w:val="001D14DB"/>
    <w:rsid w:val="001D1CB1"/>
    <w:rsid w:val="001D388D"/>
    <w:rsid w:val="001D393D"/>
    <w:rsid w:val="001D393E"/>
    <w:rsid w:val="001D4154"/>
    <w:rsid w:val="001D599F"/>
    <w:rsid w:val="001D5A1F"/>
    <w:rsid w:val="001D6B87"/>
    <w:rsid w:val="001E2840"/>
    <w:rsid w:val="001E2999"/>
    <w:rsid w:val="001E2CF4"/>
    <w:rsid w:val="001E405B"/>
    <w:rsid w:val="001E41F6"/>
    <w:rsid w:val="001E4331"/>
    <w:rsid w:val="001E54D2"/>
    <w:rsid w:val="001E6FFC"/>
    <w:rsid w:val="001F1929"/>
    <w:rsid w:val="001F1B4C"/>
    <w:rsid w:val="001F27F0"/>
    <w:rsid w:val="001F2DFF"/>
    <w:rsid w:val="001F4030"/>
    <w:rsid w:val="001F45CD"/>
    <w:rsid w:val="001F5070"/>
    <w:rsid w:val="001F518B"/>
    <w:rsid w:val="001F59F8"/>
    <w:rsid w:val="001F6707"/>
    <w:rsid w:val="001F7136"/>
    <w:rsid w:val="00201922"/>
    <w:rsid w:val="00204235"/>
    <w:rsid w:val="002045B2"/>
    <w:rsid w:val="002049AA"/>
    <w:rsid w:val="00204C80"/>
    <w:rsid w:val="00204F68"/>
    <w:rsid w:val="0020605E"/>
    <w:rsid w:val="00206522"/>
    <w:rsid w:val="00207F5A"/>
    <w:rsid w:val="0021024E"/>
    <w:rsid w:val="002108E0"/>
    <w:rsid w:val="00211169"/>
    <w:rsid w:val="002126D0"/>
    <w:rsid w:val="00214743"/>
    <w:rsid w:val="002161DF"/>
    <w:rsid w:val="002163D7"/>
    <w:rsid w:val="00216B71"/>
    <w:rsid w:val="00217362"/>
    <w:rsid w:val="00217D42"/>
    <w:rsid w:val="002205E2"/>
    <w:rsid w:val="002223EA"/>
    <w:rsid w:val="00223070"/>
    <w:rsid w:val="0022326D"/>
    <w:rsid w:val="002239D8"/>
    <w:rsid w:val="00226489"/>
    <w:rsid w:val="00226A34"/>
    <w:rsid w:val="00226B3F"/>
    <w:rsid w:val="00226C80"/>
    <w:rsid w:val="0022784D"/>
    <w:rsid w:val="00227949"/>
    <w:rsid w:val="00230004"/>
    <w:rsid w:val="002316F2"/>
    <w:rsid w:val="0023182D"/>
    <w:rsid w:val="00231869"/>
    <w:rsid w:val="002319C4"/>
    <w:rsid w:val="002335E9"/>
    <w:rsid w:val="00233CB9"/>
    <w:rsid w:val="00235635"/>
    <w:rsid w:val="00235A93"/>
    <w:rsid w:val="00241842"/>
    <w:rsid w:val="00241EE8"/>
    <w:rsid w:val="00241FB5"/>
    <w:rsid w:val="00243587"/>
    <w:rsid w:val="002436AC"/>
    <w:rsid w:val="0024407C"/>
    <w:rsid w:val="0024411A"/>
    <w:rsid w:val="002441FC"/>
    <w:rsid w:val="00244494"/>
    <w:rsid w:val="0024696A"/>
    <w:rsid w:val="00247330"/>
    <w:rsid w:val="00251028"/>
    <w:rsid w:val="00251716"/>
    <w:rsid w:val="0025297C"/>
    <w:rsid w:val="002539C1"/>
    <w:rsid w:val="00255CBB"/>
    <w:rsid w:val="0025680E"/>
    <w:rsid w:val="00257B8E"/>
    <w:rsid w:val="00260E7F"/>
    <w:rsid w:val="00265995"/>
    <w:rsid w:val="00266076"/>
    <w:rsid w:val="00267F50"/>
    <w:rsid w:val="002710AE"/>
    <w:rsid w:val="00271A45"/>
    <w:rsid w:val="00271C7B"/>
    <w:rsid w:val="00272A5F"/>
    <w:rsid w:val="00273562"/>
    <w:rsid w:val="00275BB3"/>
    <w:rsid w:val="002808F9"/>
    <w:rsid w:val="0028194E"/>
    <w:rsid w:val="00282972"/>
    <w:rsid w:val="00282E6F"/>
    <w:rsid w:val="002831C0"/>
    <w:rsid w:val="002848A6"/>
    <w:rsid w:val="00285282"/>
    <w:rsid w:val="0029067B"/>
    <w:rsid w:val="00293B6F"/>
    <w:rsid w:val="002948C0"/>
    <w:rsid w:val="00294C42"/>
    <w:rsid w:val="00294FB1"/>
    <w:rsid w:val="00295799"/>
    <w:rsid w:val="002959C0"/>
    <w:rsid w:val="0029702F"/>
    <w:rsid w:val="002A1AB2"/>
    <w:rsid w:val="002A2F03"/>
    <w:rsid w:val="002A5868"/>
    <w:rsid w:val="002A61FB"/>
    <w:rsid w:val="002A679C"/>
    <w:rsid w:val="002A6B33"/>
    <w:rsid w:val="002A7401"/>
    <w:rsid w:val="002B028E"/>
    <w:rsid w:val="002B1C0E"/>
    <w:rsid w:val="002B1D3C"/>
    <w:rsid w:val="002B1F4B"/>
    <w:rsid w:val="002B27D3"/>
    <w:rsid w:val="002B4FDB"/>
    <w:rsid w:val="002C17B6"/>
    <w:rsid w:val="002C4260"/>
    <w:rsid w:val="002C536A"/>
    <w:rsid w:val="002D0286"/>
    <w:rsid w:val="002D2628"/>
    <w:rsid w:val="002D326D"/>
    <w:rsid w:val="002D3716"/>
    <w:rsid w:val="002D3A1A"/>
    <w:rsid w:val="002D59B9"/>
    <w:rsid w:val="002D6AFA"/>
    <w:rsid w:val="002D6CD4"/>
    <w:rsid w:val="002E0E38"/>
    <w:rsid w:val="002E1724"/>
    <w:rsid w:val="002E1E8E"/>
    <w:rsid w:val="002E234D"/>
    <w:rsid w:val="002E2723"/>
    <w:rsid w:val="002E3148"/>
    <w:rsid w:val="002E3C37"/>
    <w:rsid w:val="002E59D3"/>
    <w:rsid w:val="002E5E14"/>
    <w:rsid w:val="002E617D"/>
    <w:rsid w:val="002F34D3"/>
    <w:rsid w:val="002F3835"/>
    <w:rsid w:val="002F38B7"/>
    <w:rsid w:val="002F4B91"/>
    <w:rsid w:val="002F5061"/>
    <w:rsid w:val="002F53DA"/>
    <w:rsid w:val="002F687D"/>
    <w:rsid w:val="002F7BB6"/>
    <w:rsid w:val="002F7DEB"/>
    <w:rsid w:val="00301373"/>
    <w:rsid w:val="00301AD0"/>
    <w:rsid w:val="00301D99"/>
    <w:rsid w:val="00302EEF"/>
    <w:rsid w:val="00305CA9"/>
    <w:rsid w:val="00305E84"/>
    <w:rsid w:val="003079B6"/>
    <w:rsid w:val="00311779"/>
    <w:rsid w:val="003142F1"/>
    <w:rsid w:val="0031477F"/>
    <w:rsid w:val="00314877"/>
    <w:rsid w:val="00314E47"/>
    <w:rsid w:val="00315CF9"/>
    <w:rsid w:val="00315D20"/>
    <w:rsid w:val="00317BC1"/>
    <w:rsid w:val="003215E0"/>
    <w:rsid w:val="00323423"/>
    <w:rsid w:val="003242FD"/>
    <w:rsid w:val="0032521E"/>
    <w:rsid w:val="00327781"/>
    <w:rsid w:val="00330DEB"/>
    <w:rsid w:val="003319C0"/>
    <w:rsid w:val="00331F94"/>
    <w:rsid w:val="00332690"/>
    <w:rsid w:val="003327C0"/>
    <w:rsid w:val="0033345A"/>
    <w:rsid w:val="00333637"/>
    <w:rsid w:val="00337BFA"/>
    <w:rsid w:val="003402BF"/>
    <w:rsid w:val="003415CF"/>
    <w:rsid w:val="003422E6"/>
    <w:rsid w:val="00346074"/>
    <w:rsid w:val="00346574"/>
    <w:rsid w:val="00346D1C"/>
    <w:rsid w:val="00347935"/>
    <w:rsid w:val="00350310"/>
    <w:rsid w:val="0035094D"/>
    <w:rsid w:val="00351819"/>
    <w:rsid w:val="00351D1F"/>
    <w:rsid w:val="00351E0C"/>
    <w:rsid w:val="003526EA"/>
    <w:rsid w:val="00353E00"/>
    <w:rsid w:val="003546F8"/>
    <w:rsid w:val="00356E2A"/>
    <w:rsid w:val="00357237"/>
    <w:rsid w:val="00361674"/>
    <w:rsid w:val="00361B50"/>
    <w:rsid w:val="00362627"/>
    <w:rsid w:val="00362910"/>
    <w:rsid w:val="00363243"/>
    <w:rsid w:val="003636A3"/>
    <w:rsid w:val="00363C15"/>
    <w:rsid w:val="00364F91"/>
    <w:rsid w:val="00366C2B"/>
    <w:rsid w:val="00370126"/>
    <w:rsid w:val="003704DC"/>
    <w:rsid w:val="00372E01"/>
    <w:rsid w:val="0037350C"/>
    <w:rsid w:val="00374D97"/>
    <w:rsid w:val="00375973"/>
    <w:rsid w:val="00375F27"/>
    <w:rsid w:val="00376498"/>
    <w:rsid w:val="00376568"/>
    <w:rsid w:val="0037695A"/>
    <w:rsid w:val="00380E97"/>
    <w:rsid w:val="00387102"/>
    <w:rsid w:val="0038737F"/>
    <w:rsid w:val="00391691"/>
    <w:rsid w:val="003958C4"/>
    <w:rsid w:val="00395A8E"/>
    <w:rsid w:val="00395F92"/>
    <w:rsid w:val="003A099B"/>
    <w:rsid w:val="003A1567"/>
    <w:rsid w:val="003A21FB"/>
    <w:rsid w:val="003A46F4"/>
    <w:rsid w:val="003A4874"/>
    <w:rsid w:val="003A4D27"/>
    <w:rsid w:val="003A519D"/>
    <w:rsid w:val="003A5611"/>
    <w:rsid w:val="003A5A61"/>
    <w:rsid w:val="003A7114"/>
    <w:rsid w:val="003B0CA3"/>
    <w:rsid w:val="003B1A7E"/>
    <w:rsid w:val="003B22DF"/>
    <w:rsid w:val="003B424F"/>
    <w:rsid w:val="003B47FE"/>
    <w:rsid w:val="003B5195"/>
    <w:rsid w:val="003B58C1"/>
    <w:rsid w:val="003B5A66"/>
    <w:rsid w:val="003B6DE1"/>
    <w:rsid w:val="003C08DE"/>
    <w:rsid w:val="003C1B6A"/>
    <w:rsid w:val="003C2A3B"/>
    <w:rsid w:val="003C3503"/>
    <w:rsid w:val="003C4EC2"/>
    <w:rsid w:val="003D1220"/>
    <w:rsid w:val="003D20D9"/>
    <w:rsid w:val="003D24F0"/>
    <w:rsid w:val="003D3478"/>
    <w:rsid w:val="003D4BCD"/>
    <w:rsid w:val="003D5395"/>
    <w:rsid w:val="003D5E62"/>
    <w:rsid w:val="003D7B9C"/>
    <w:rsid w:val="003D7F27"/>
    <w:rsid w:val="003E04EC"/>
    <w:rsid w:val="003E16A3"/>
    <w:rsid w:val="003E17D7"/>
    <w:rsid w:val="003E21EE"/>
    <w:rsid w:val="003E2422"/>
    <w:rsid w:val="003E3CBC"/>
    <w:rsid w:val="003E4844"/>
    <w:rsid w:val="003E64EA"/>
    <w:rsid w:val="003F0CD2"/>
    <w:rsid w:val="003F1848"/>
    <w:rsid w:val="003F1973"/>
    <w:rsid w:val="003F1ABF"/>
    <w:rsid w:val="003F4294"/>
    <w:rsid w:val="003F49D2"/>
    <w:rsid w:val="003F4BC5"/>
    <w:rsid w:val="003F6248"/>
    <w:rsid w:val="003F760D"/>
    <w:rsid w:val="00400E90"/>
    <w:rsid w:val="00401B37"/>
    <w:rsid w:val="00404374"/>
    <w:rsid w:val="00405A42"/>
    <w:rsid w:val="00407CCA"/>
    <w:rsid w:val="00410403"/>
    <w:rsid w:val="00410CEE"/>
    <w:rsid w:val="004124A1"/>
    <w:rsid w:val="00412E70"/>
    <w:rsid w:val="00413E53"/>
    <w:rsid w:val="00414FB3"/>
    <w:rsid w:val="00415C5F"/>
    <w:rsid w:val="0041730C"/>
    <w:rsid w:val="00417ABF"/>
    <w:rsid w:val="00417EBE"/>
    <w:rsid w:val="00420192"/>
    <w:rsid w:val="004204E1"/>
    <w:rsid w:val="00420C47"/>
    <w:rsid w:val="00421882"/>
    <w:rsid w:val="00422CC6"/>
    <w:rsid w:val="00422D80"/>
    <w:rsid w:val="00427C60"/>
    <w:rsid w:val="004321F3"/>
    <w:rsid w:val="004334E6"/>
    <w:rsid w:val="00433857"/>
    <w:rsid w:val="00434372"/>
    <w:rsid w:val="00434F5A"/>
    <w:rsid w:val="00435973"/>
    <w:rsid w:val="00435E09"/>
    <w:rsid w:val="00436569"/>
    <w:rsid w:val="00436766"/>
    <w:rsid w:val="00440E62"/>
    <w:rsid w:val="004439D4"/>
    <w:rsid w:val="00443A3A"/>
    <w:rsid w:val="00443B4D"/>
    <w:rsid w:val="00443C91"/>
    <w:rsid w:val="00445905"/>
    <w:rsid w:val="00445DF1"/>
    <w:rsid w:val="004470EA"/>
    <w:rsid w:val="00447CD0"/>
    <w:rsid w:val="00452268"/>
    <w:rsid w:val="00452761"/>
    <w:rsid w:val="00453158"/>
    <w:rsid w:val="004535F7"/>
    <w:rsid w:val="00454004"/>
    <w:rsid w:val="0045510C"/>
    <w:rsid w:val="00460D04"/>
    <w:rsid w:val="004610D0"/>
    <w:rsid w:val="0046235A"/>
    <w:rsid w:val="00462E4D"/>
    <w:rsid w:val="00463F0E"/>
    <w:rsid w:val="00463F35"/>
    <w:rsid w:val="00464AEA"/>
    <w:rsid w:val="004657A1"/>
    <w:rsid w:val="00467F0E"/>
    <w:rsid w:val="0047028F"/>
    <w:rsid w:val="00471A33"/>
    <w:rsid w:val="00471AE0"/>
    <w:rsid w:val="00471D73"/>
    <w:rsid w:val="00475E72"/>
    <w:rsid w:val="00477DE6"/>
    <w:rsid w:val="00481A97"/>
    <w:rsid w:val="0048217B"/>
    <w:rsid w:val="00482450"/>
    <w:rsid w:val="00485EA5"/>
    <w:rsid w:val="004863B1"/>
    <w:rsid w:val="0048761D"/>
    <w:rsid w:val="004915AA"/>
    <w:rsid w:val="00491ED1"/>
    <w:rsid w:val="00492051"/>
    <w:rsid w:val="00495D61"/>
    <w:rsid w:val="0049711F"/>
    <w:rsid w:val="004A19E2"/>
    <w:rsid w:val="004A1D0F"/>
    <w:rsid w:val="004A1D7E"/>
    <w:rsid w:val="004A215E"/>
    <w:rsid w:val="004A3ADC"/>
    <w:rsid w:val="004A520E"/>
    <w:rsid w:val="004A538B"/>
    <w:rsid w:val="004A6AB8"/>
    <w:rsid w:val="004A6E24"/>
    <w:rsid w:val="004A7BD2"/>
    <w:rsid w:val="004A7F01"/>
    <w:rsid w:val="004B027A"/>
    <w:rsid w:val="004B04FA"/>
    <w:rsid w:val="004B12A1"/>
    <w:rsid w:val="004B27E7"/>
    <w:rsid w:val="004B302B"/>
    <w:rsid w:val="004B437A"/>
    <w:rsid w:val="004B50D7"/>
    <w:rsid w:val="004B6DB6"/>
    <w:rsid w:val="004B72DF"/>
    <w:rsid w:val="004B791E"/>
    <w:rsid w:val="004C276E"/>
    <w:rsid w:val="004C32F6"/>
    <w:rsid w:val="004C33BF"/>
    <w:rsid w:val="004C37CA"/>
    <w:rsid w:val="004C4592"/>
    <w:rsid w:val="004C4CB4"/>
    <w:rsid w:val="004C5189"/>
    <w:rsid w:val="004C5608"/>
    <w:rsid w:val="004C5E70"/>
    <w:rsid w:val="004C65A0"/>
    <w:rsid w:val="004C684B"/>
    <w:rsid w:val="004C6A6B"/>
    <w:rsid w:val="004C75AE"/>
    <w:rsid w:val="004C7F94"/>
    <w:rsid w:val="004D2F1D"/>
    <w:rsid w:val="004D3024"/>
    <w:rsid w:val="004D3123"/>
    <w:rsid w:val="004D4A76"/>
    <w:rsid w:val="004D771D"/>
    <w:rsid w:val="004D78BC"/>
    <w:rsid w:val="004E3F5B"/>
    <w:rsid w:val="004E5730"/>
    <w:rsid w:val="004F0415"/>
    <w:rsid w:val="004F0C89"/>
    <w:rsid w:val="004F0F7C"/>
    <w:rsid w:val="004F1E8F"/>
    <w:rsid w:val="004F20AD"/>
    <w:rsid w:val="004F228F"/>
    <w:rsid w:val="004F5653"/>
    <w:rsid w:val="004F5D40"/>
    <w:rsid w:val="004F782E"/>
    <w:rsid w:val="00500155"/>
    <w:rsid w:val="0050106F"/>
    <w:rsid w:val="00501250"/>
    <w:rsid w:val="00503596"/>
    <w:rsid w:val="005048BA"/>
    <w:rsid w:val="005048E8"/>
    <w:rsid w:val="00504C0C"/>
    <w:rsid w:val="0050611B"/>
    <w:rsid w:val="00506A8A"/>
    <w:rsid w:val="00510EB0"/>
    <w:rsid w:val="005110F1"/>
    <w:rsid w:val="0051451A"/>
    <w:rsid w:val="005148E3"/>
    <w:rsid w:val="00515C3A"/>
    <w:rsid w:val="00516E8F"/>
    <w:rsid w:val="00517E5A"/>
    <w:rsid w:val="00520978"/>
    <w:rsid w:val="005217FA"/>
    <w:rsid w:val="00522E41"/>
    <w:rsid w:val="00524D97"/>
    <w:rsid w:val="0052611B"/>
    <w:rsid w:val="005266C8"/>
    <w:rsid w:val="00526BE4"/>
    <w:rsid w:val="00526F01"/>
    <w:rsid w:val="0052724C"/>
    <w:rsid w:val="005277BE"/>
    <w:rsid w:val="005307A2"/>
    <w:rsid w:val="0053158E"/>
    <w:rsid w:val="00531BF2"/>
    <w:rsid w:val="005326C2"/>
    <w:rsid w:val="00533104"/>
    <w:rsid w:val="00533340"/>
    <w:rsid w:val="005338D1"/>
    <w:rsid w:val="00533D48"/>
    <w:rsid w:val="0053405A"/>
    <w:rsid w:val="00535E70"/>
    <w:rsid w:val="00537719"/>
    <w:rsid w:val="00541507"/>
    <w:rsid w:val="00541EF3"/>
    <w:rsid w:val="00542D52"/>
    <w:rsid w:val="00544672"/>
    <w:rsid w:val="00545BB5"/>
    <w:rsid w:val="005518F7"/>
    <w:rsid w:val="00553584"/>
    <w:rsid w:val="00555643"/>
    <w:rsid w:val="00562105"/>
    <w:rsid w:val="005621BA"/>
    <w:rsid w:val="00563EBF"/>
    <w:rsid w:val="00566EFA"/>
    <w:rsid w:val="005671A0"/>
    <w:rsid w:val="00567AB5"/>
    <w:rsid w:val="00567DDF"/>
    <w:rsid w:val="0057024A"/>
    <w:rsid w:val="0057239C"/>
    <w:rsid w:val="00577DDF"/>
    <w:rsid w:val="00582E88"/>
    <w:rsid w:val="00583168"/>
    <w:rsid w:val="00583C2F"/>
    <w:rsid w:val="00584B4B"/>
    <w:rsid w:val="00584E13"/>
    <w:rsid w:val="00585E63"/>
    <w:rsid w:val="00586349"/>
    <w:rsid w:val="005870B4"/>
    <w:rsid w:val="00587261"/>
    <w:rsid w:val="00587C85"/>
    <w:rsid w:val="005905CF"/>
    <w:rsid w:val="005912E5"/>
    <w:rsid w:val="00595E7D"/>
    <w:rsid w:val="00596836"/>
    <w:rsid w:val="0059696D"/>
    <w:rsid w:val="00596A5E"/>
    <w:rsid w:val="005A00A2"/>
    <w:rsid w:val="005A044D"/>
    <w:rsid w:val="005A12FC"/>
    <w:rsid w:val="005A1BE2"/>
    <w:rsid w:val="005A70C0"/>
    <w:rsid w:val="005B0149"/>
    <w:rsid w:val="005B33EE"/>
    <w:rsid w:val="005B38D2"/>
    <w:rsid w:val="005B589D"/>
    <w:rsid w:val="005C2DE8"/>
    <w:rsid w:val="005C3923"/>
    <w:rsid w:val="005D040C"/>
    <w:rsid w:val="005D0791"/>
    <w:rsid w:val="005D0DE7"/>
    <w:rsid w:val="005D2FDB"/>
    <w:rsid w:val="005D354E"/>
    <w:rsid w:val="005D3FA5"/>
    <w:rsid w:val="005D47E4"/>
    <w:rsid w:val="005D5669"/>
    <w:rsid w:val="005D5679"/>
    <w:rsid w:val="005D7C7C"/>
    <w:rsid w:val="005E06E5"/>
    <w:rsid w:val="005E39B8"/>
    <w:rsid w:val="005E4460"/>
    <w:rsid w:val="005E5D27"/>
    <w:rsid w:val="005E69EF"/>
    <w:rsid w:val="005F07EB"/>
    <w:rsid w:val="005F0FD7"/>
    <w:rsid w:val="005F1010"/>
    <w:rsid w:val="005F1096"/>
    <w:rsid w:val="005F3133"/>
    <w:rsid w:val="005F33DD"/>
    <w:rsid w:val="005F44E9"/>
    <w:rsid w:val="005F5D8D"/>
    <w:rsid w:val="00600324"/>
    <w:rsid w:val="0060060D"/>
    <w:rsid w:val="00600785"/>
    <w:rsid w:val="00600E23"/>
    <w:rsid w:val="00600F36"/>
    <w:rsid w:val="00604180"/>
    <w:rsid w:val="006043F0"/>
    <w:rsid w:val="00605A02"/>
    <w:rsid w:val="00610081"/>
    <w:rsid w:val="00610F61"/>
    <w:rsid w:val="00612677"/>
    <w:rsid w:val="006132D6"/>
    <w:rsid w:val="00613D62"/>
    <w:rsid w:val="00615F70"/>
    <w:rsid w:val="00616072"/>
    <w:rsid w:val="006166E1"/>
    <w:rsid w:val="00620992"/>
    <w:rsid w:val="00620D80"/>
    <w:rsid w:val="00621146"/>
    <w:rsid w:val="006217A3"/>
    <w:rsid w:val="00622B77"/>
    <w:rsid w:val="00625050"/>
    <w:rsid w:val="006251C8"/>
    <w:rsid w:val="006255B0"/>
    <w:rsid w:val="006257D7"/>
    <w:rsid w:val="00626863"/>
    <w:rsid w:val="00626DCB"/>
    <w:rsid w:val="006327FF"/>
    <w:rsid w:val="0063648E"/>
    <w:rsid w:val="00636DEF"/>
    <w:rsid w:val="0064007A"/>
    <w:rsid w:val="006429B4"/>
    <w:rsid w:val="0064311D"/>
    <w:rsid w:val="006436FC"/>
    <w:rsid w:val="00644C3B"/>
    <w:rsid w:val="00644EB7"/>
    <w:rsid w:val="00644F33"/>
    <w:rsid w:val="00646CE4"/>
    <w:rsid w:val="00647EB2"/>
    <w:rsid w:val="00650999"/>
    <w:rsid w:val="00650CF4"/>
    <w:rsid w:val="00651A18"/>
    <w:rsid w:val="00651D57"/>
    <w:rsid w:val="00653127"/>
    <w:rsid w:val="00654CA0"/>
    <w:rsid w:val="006565B9"/>
    <w:rsid w:val="00657D5B"/>
    <w:rsid w:val="00660781"/>
    <w:rsid w:val="00661DD6"/>
    <w:rsid w:val="006646F4"/>
    <w:rsid w:val="006651AA"/>
    <w:rsid w:val="006663C2"/>
    <w:rsid w:val="00666B96"/>
    <w:rsid w:val="00667A8E"/>
    <w:rsid w:val="00667C24"/>
    <w:rsid w:val="00670157"/>
    <w:rsid w:val="00671DFF"/>
    <w:rsid w:val="00672674"/>
    <w:rsid w:val="006726B5"/>
    <w:rsid w:val="00676764"/>
    <w:rsid w:val="00676963"/>
    <w:rsid w:val="00676B5A"/>
    <w:rsid w:val="00680084"/>
    <w:rsid w:val="006815A0"/>
    <w:rsid w:val="00681BC7"/>
    <w:rsid w:val="006823C8"/>
    <w:rsid w:val="006827C0"/>
    <w:rsid w:val="00684673"/>
    <w:rsid w:val="0068651C"/>
    <w:rsid w:val="006869D3"/>
    <w:rsid w:val="00687B71"/>
    <w:rsid w:val="006916A9"/>
    <w:rsid w:val="006920BC"/>
    <w:rsid w:val="00695B1E"/>
    <w:rsid w:val="006A152C"/>
    <w:rsid w:val="006A170B"/>
    <w:rsid w:val="006A23EB"/>
    <w:rsid w:val="006A444C"/>
    <w:rsid w:val="006A452B"/>
    <w:rsid w:val="006B0485"/>
    <w:rsid w:val="006B0D56"/>
    <w:rsid w:val="006B2933"/>
    <w:rsid w:val="006B3311"/>
    <w:rsid w:val="006B5515"/>
    <w:rsid w:val="006B5805"/>
    <w:rsid w:val="006C03A2"/>
    <w:rsid w:val="006C046E"/>
    <w:rsid w:val="006C04A7"/>
    <w:rsid w:val="006C0D9E"/>
    <w:rsid w:val="006C252C"/>
    <w:rsid w:val="006C25E6"/>
    <w:rsid w:val="006C3B9D"/>
    <w:rsid w:val="006C5079"/>
    <w:rsid w:val="006C5F1D"/>
    <w:rsid w:val="006C7319"/>
    <w:rsid w:val="006C78B8"/>
    <w:rsid w:val="006D1439"/>
    <w:rsid w:val="006D27C9"/>
    <w:rsid w:val="006D3AE4"/>
    <w:rsid w:val="006D4A0A"/>
    <w:rsid w:val="006D605E"/>
    <w:rsid w:val="006E0AB4"/>
    <w:rsid w:val="006E1D30"/>
    <w:rsid w:val="006E4321"/>
    <w:rsid w:val="006E708C"/>
    <w:rsid w:val="006E7A2E"/>
    <w:rsid w:val="006E7D12"/>
    <w:rsid w:val="006F24BD"/>
    <w:rsid w:val="006F2852"/>
    <w:rsid w:val="006F3C37"/>
    <w:rsid w:val="006F46BD"/>
    <w:rsid w:val="006F4D5C"/>
    <w:rsid w:val="00700B78"/>
    <w:rsid w:val="007028A1"/>
    <w:rsid w:val="00705CAC"/>
    <w:rsid w:val="00707092"/>
    <w:rsid w:val="007077EE"/>
    <w:rsid w:val="00710293"/>
    <w:rsid w:val="00711394"/>
    <w:rsid w:val="007119DA"/>
    <w:rsid w:val="00711BE6"/>
    <w:rsid w:val="00713D89"/>
    <w:rsid w:val="007162FF"/>
    <w:rsid w:val="0072209C"/>
    <w:rsid w:val="00722507"/>
    <w:rsid w:val="00723376"/>
    <w:rsid w:val="007258EA"/>
    <w:rsid w:val="00725C25"/>
    <w:rsid w:val="007301E2"/>
    <w:rsid w:val="007306A7"/>
    <w:rsid w:val="00731E27"/>
    <w:rsid w:val="0073298C"/>
    <w:rsid w:val="0073302F"/>
    <w:rsid w:val="007331BD"/>
    <w:rsid w:val="00733976"/>
    <w:rsid w:val="00733EBB"/>
    <w:rsid w:val="00736BC1"/>
    <w:rsid w:val="007377F4"/>
    <w:rsid w:val="00737CB4"/>
    <w:rsid w:val="0074215B"/>
    <w:rsid w:val="00742399"/>
    <w:rsid w:val="00743860"/>
    <w:rsid w:val="007439C0"/>
    <w:rsid w:val="00744E46"/>
    <w:rsid w:val="007459FA"/>
    <w:rsid w:val="007463AE"/>
    <w:rsid w:val="00753A06"/>
    <w:rsid w:val="0075433C"/>
    <w:rsid w:val="007546F7"/>
    <w:rsid w:val="00754EFB"/>
    <w:rsid w:val="00757E63"/>
    <w:rsid w:val="00760069"/>
    <w:rsid w:val="00762BEF"/>
    <w:rsid w:val="00762CC7"/>
    <w:rsid w:val="00763305"/>
    <w:rsid w:val="00763ABA"/>
    <w:rsid w:val="00764AE6"/>
    <w:rsid w:val="00765008"/>
    <w:rsid w:val="00765110"/>
    <w:rsid w:val="0076665A"/>
    <w:rsid w:val="0077058C"/>
    <w:rsid w:val="007708BE"/>
    <w:rsid w:val="0077124C"/>
    <w:rsid w:val="0077163F"/>
    <w:rsid w:val="007751AB"/>
    <w:rsid w:val="00775E59"/>
    <w:rsid w:val="00776B8A"/>
    <w:rsid w:val="00782073"/>
    <w:rsid w:val="007822C5"/>
    <w:rsid w:val="00782B76"/>
    <w:rsid w:val="00783A57"/>
    <w:rsid w:val="00783E2C"/>
    <w:rsid w:val="00784EC8"/>
    <w:rsid w:val="00785EC8"/>
    <w:rsid w:val="00787277"/>
    <w:rsid w:val="00793C54"/>
    <w:rsid w:val="00795537"/>
    <w:rsid w:val="00795D15"/>
    <w:rsid w:val="00796980"/>
    <w:rsid w:val="007A0B9B"/>
    <w:rsid w:val="007A10F2"/>
    <w:rsid w:val="007A3763"/>
    <w:rsid w:val="007A5D69"/>
    <w:rsid w:val="007B008F"/>
    <w:rsid w:val="007B0B10"/>
    <w:rsid w:val="007B6706"/>
    <w:rsid w:val="007C1872"/>
    <w:rsid w:val="007C25A5"/>
    <w:rsid w:val="007C2EB0"/>
    <w:rsid w:val="007C3592"/>
    <w:rsid w:val="007C4442"/>
    <w:rsid w:val="007C4D35"/>
    <w:rsid w:val="007C5907"/>
    <w:rsid w:val="007C59D1"/>
    <w:rsid w:val="007C5C78"/>
    <w:rsid w:val="007C70C3"/>
    <w:rsid w:val="007C7A6C"/>
    <w:rsid w:val="007D12EE"/>
    <w:rsid w:val="007D1DCF"/>
    <w:rsid w:val="007D37C2"/>
    <w:rsid w:val="007D41E3"/>
    <w:rsid w:val="007D6BD7"/>
    <w:rsid w:val="007D7201"/>
    <w:rsid w:val="007D7701"/>
    <w:rsid w:val="007E4D10"/>
    <w:rsid w:val="007E50B9"/>
    <w:rsid w:val="007E69CD"/>
    <w:rsid w:val="007F0CFC"/>
    <w:rsid w:val="007F19EC"/>
    <w:rsid w:val="007F1DB3"/>
    <w:rsid w:val="007F204A"/>
    <w:rsid w:val="007F2665"/>
    <w:rsid w:val="007F3F96"/>
    <w:rsid w:val="007F77BB"/>
    <w:rsid w:val="00802D8D"/>
    <w:rsid w:val="00804C1A"/>
    <w:rsid w:val="008064A1"/>
    <w:rsid w:val="00806C4F"/>
    <w:rsid w:val="008105F1"/>
    <w:rsid w:val="008106E9"/>
    <w:rsid w:val="00811078"/>
    <w:rsid w:val="008119B9"/>
    <w:rsid w:val="00814C52"/>
    <w:rsid w:val="00816654"/>
    <w:rsid w:val="008203B8"/>
    <w:rsid w:val="00820B00"/>
    <w:rsid w:val="00821B4D"/>
    <w:rsid w:val="00822248"/>
    <w:rsid w:val="00823DC5"/>
    <w:rsid w:val="00824100"/>
    <w:rsid w:val="00825028"/>
    <w:rsid w:val="0082509F"/>
    <w:rsid w:val="00827E61"/>
    <w:rsid w:val="00833B48"/>
    <w:rsid w:val="00834D50"/>
    <w:rsid w:val="008360D5"/>
    <w:rsid w:val="00837A4F"/>
    <w:rsid w:val="00837AC3"/>
    <w:rsid w:val="00837C12"/>
    <w:rsid w:val="0084192C"/>
    <w:rsid w:val="00842497"/>
    <w:rsid w:val="00844C40"/>
    <w:rsid w:val="008461EB"/>
    <w:rsid w:val="00850224"/>
    <w:rsid w:val="00852DBF"/>
    <w:rsid w:val="00854DBB"/>
    <w:rsid w:val="00855011"/>
    <w:rsid w:val="00855505"/>
    <w:rsid w:val="00855B2F"/>
    <w:rsid w:val="00856A5B"/>
    <w:rsid w:val="008628EC"/>
    <w:rsid w:val="00862926"/>
    <w:rsid w:val="00863590"/>
    <w:rsid w:val="0086374E"/>
    <w:rsid w:val="00863AA2"/>
    <w:rsid w:val="00864364"/>
    <w:rsid w:val="00864C36"/>
    <w:rsid w:val="00865692"/>
    <w:rsid w:val="00866F2F"/>
    <w:rsid w:val="00867DE0"/>
    <w:rsid w:val="008727B3"/>
    <w:rsid w:val="008733FB"/>
    <w:rsid w:val="00873B03"/>
    <w:rsid w:val="008764AD"/>
    <w:rsid w:val="008773C1"/>
    <w:rsid w:val="00877DD9"/>
    <w:rsid w:val="00880C17"/>
    <w:rsid w:val="0088211F"/>
    <w:rsid w:val="0088239D"/>
    <w:rsid w:val="008828FC"/>
    <w:rsid w:val="00882D01"/>
    <w:rsid w:val="00885433"/>
    <w:rsid w:val="00886BA4"/>
    <w:rsid w:val="008915BD"/>
    <w:rsid w:val="00891BB4"/>
    <w:rsid w:val="00893711"/>
    <w:rsid w:val="008938A6"/>
    <w:rsid w:val="00895269"/>
    <w:rsid w:val="00896007"/>
    <w:rsid w:val="00897940"/>
    <w:rsid w:val="008A0F6F"/>
    <w:rsid w:val="008A12AB"/>
    <w:rsid w:val="008A352F"/>
    <w:rsid w:val="008A4397"/>
    <w:rsid w:val="008A6917"/>
    <w:rsid w:val="008A789D"/>
    <w:rsid w:val="008B1B83"/>
    <w:rsid w:val="008B20CE"/>
    <w:rsid w:val="008B24C8"/>
    <w:rsid w:val="008B3A86"/>
    <w:rsid w:val="008B4C4C"/>
    <w:rsid w:val="008B5A09"/>
    <w:rsid w:val="008B605E"/>
    <w:rsid w:val="008C0BEA"/>
    <w:rsid w:val="008C2714"/>
    <w:rsid w:val="008C3C82"/>
    <w:rsid w:val="008C3DD6"/>
    <w:rsid w:val="008C4A48"/>
    <w:rsid w:val="008D2189"/>
    <w:rsid w:val="008D2854"/>
    <w:rsid w:val="008D2992"/>
    <w:rsid w:val="008D2E4E"/>
    <w:rsid w:val="008D3626"/>
    <w:rsid w:val="008D49D8"/>
    <w:rsid w:val="008D4D62"/>
    <w:rsid w:val="008D53D2"/>
    <w:rsid w:val="008D5BA1"/>
    <w:rsid w:val="008D7C13"/>
    <w:rsid w:val="008D7F7E"/>
    <w:rsid w:val="008E0946"/>
    <w:rsid w:val="008E28B9"/>
    <w:rsid w:val="008E3507"/>
    <w:rsid w:val="008E4197"/>
    <w:rsid w:val="008E63BA"/>
    <w:rsid w:val="008E6D58"/>
    <w:rsid w:val="008E7B24"/>
    <w:rsid w:val="008F1BF1"/>
    <w:rsid w:val="008F35C2"/>
    <w:rsid w:val="008F3B13"/>
    <w:rsid w:val="008F3BA4"/>
    <w:rsid w:val="008F5091"/>
    <w:rsid w:val="008F7087"/>
    <w:rsid w:val="008F7F24"/>
    <w:rsid w:val="00901688"/>
    <w:rsid w:val="00902693"/>
    <w:rsid w:val="00902DDB"/>
    <w:rsid w:val="00903AE3"/>
    <w:rsid w:val="00903EDA"/>
    <w:rsid w:val="00904979"/>
    <w:rsid w:val="00904E5C"/>
    <w:rsid w:val="009058A9"/>
    <w:rsid w:val="00906E50"/>
    <w:rsid w:val="00911B2D"/>
    <w:rsid w:val="00913330"/>
    <w:rsid w:val="00913616"/>
    <w:rsid w:val="00913AE4"/>
    <w:rsid w:val="00915E96"/>
    <w:rsid w:val="009160CA"/>
    <w:rsid w:val="00922F59"/>
    <w:rsid w:val="00925014"/>
    <w:rsid w:val="00925572"/>
    <w:rsid w:val="00926239"/>
    <w:rsid w:val="00926281"/>
    <w:rsid w:val="00927930"/>
    <w:rsid w:val="0093059A"/>
    <w:rsid w:val="00931EDE"/>
    <w:rsid w:val="009324A4"/>
    <w:rsid w:val="00932705"/>
    <w:rsid w:val="00932835"/>
    <w:rsid w:val="00933FBE"/>
    <w:rsid w:val="0093419E"/>
    <w:rsid w:val="00936D9B"/>
    <w:rsid w:val="00937A08"/>
    <w:rsid w:val="00937CA9"/>
    <w:rsid w:val="00940B9E"/>
    <w:rsid w:val="00940DE0"/>
    <w:rsid w:val="00941817"/>
    <w:rsid w:val="009423D4"/>
    <w:rsid w:val="00943E24"/>
    <w:rsid w:val="00943F83"/>
    <w:rsid w:val="00946148"/>
    <w:rsid w:val="00947108"/>
    <w:rsid w:val="0094738B"/>
    <w:rsid w:val="009479DB"/>
    <w:rsid w:val="00950007"/>
    <w:rsid w:val="00950FBE"/>
    <w:rsid w:val="00953BB4"/>
    <w:rsid w:val="00954C2B"/>
    <w:rsid w:val="00955EE1"/>
    <w:rsid w:val="009560DC"/>
    <w:rsid w:val="009569FF"/>
    <w:rsid w:val="0095748A"/>
    <w:rsid w:val="00960D5D"/>
    <w:rsid w:val="00961B45"/>
    <w:rsid w:val="00961BB9"/>
    <w:rsid w:val="00961E4D"/>
    <w:rsid w:val="00961FBE"/>
    <w:rsid w:val="00963E50"/>
    <w:rsid w:val="0096431B"/>
    <w:rsid w:val="00964585"/>
    <w:rsid w:val="0096486D"/>
    <w:rsid w:val="00964932"/>
    <w:rsid w:val="00965185"/>
    <w:rsid w:val="00965640"/>
    <w:rsid w:val="0096647E"/>
    <w:rsid w:val="00967DD4"/>
    <w:rsid w:val="00971077"/>
    <w:rsid w:val="009733F8"/>
    <w:rsid w:val="00974125"/>
    <w:rsid w:val="00974D95"/>
    <w:rsid w:val="009759A0"/>
    <w:rsid w:val="009770F8"/>
    <w:rsid w:val="00981474"/>
    <w:rsid w:val="00982BF2"/>
    <w:rsid w:val="00985154"/>
    <w:rsid w:val="00985531"/>
    <w:rsid w:val="009859EE"/>
    <w:rsid w:val="00986279"/>
    <w:rsid w:val="009868B7"/>
    <w:rsid w:val="00987678"/>
    <w:rsid w:val="009919A9"/>
    <w:rsid w:val="00994B85"/>
    <w:rsid w:val="00995B49"/>
    <w:rsid w:val="00995F7B"/>
    <w:rsid w:val="00997463"/>
    <w:rsid w:val="009A1DA1"/>
    <w:rsid w:val="009A1F06"/>
    <w:rsid w:val="009A3A02"/>
    <w:rsid w:val="009A406E"/>
    <w:rsid w:val="009A5183"/>
    <w:rsid w:val="009A63F9"/>
    <w:rsid w:val="009A6548"/>
    <w:rsid w:val="009A6C46"/>
    <w:rsid w:val="009A7912"/>
    <w:rsid w:val="009A7FBA"/>
    <w:rsid w:val="009B0408"/>
    <w:rsid w:val="009B1E98"/>
    <w:rsid w:val="009B255E"/>
    <w:rsid w:val="009B3019"/>
    <w:rsid w:val="009B30B5"/>
    <w:rsid w:val="009B5311"/>
    <w:rsid w:val="009B6496"/>
    <w:rsid w:val="009B6507"/>
    <w:rsid w:val="009B6AED"/>
    <w:rsid w:val="009B7652"/>
    <w:rsid w:val="009B78E3"/>
    <w:rsid w:val="009C0BFC"/>
    <w:rsid w:val="009C2685"/>
    <w:rsid w:val="009C38F0"/>
    <w:rsid w:val="009C5D13"/>
    <w:rsid w:val="009C784E"/>
    <w:rsid w:val="009D1624"/>
    <w:rsid w:val="009D2759"/>
    <w:rsid w:val="009D30C6"/>
    <w:rsid w:val="009D4917"/>
    <w:rsid w:val="009D4B65"/>
    <w:rsid w:val="009D5AD0"/>
    <w:rsid w:val="009E0CAB"/>
    <w:rsid w:val="009E0E31"/>
    <w:rsid w:val="009E40C0"/>
    <w:rsid w:val="009E4A19"/>
    <w:rsid w:val="009E6710"/>
    <w:rsid w:val="009E71E2"/>
    <w:rsid w:val="009E7446"/>
    <w:rsid w:val="009F0D21"/>
    <w:rsid w:val="009F27A8"/>
    <w:rsid w:val="009F29FB"/>
    <w:rsid w:val="009F382D"/>
    <w:rsid w:val="009F4373"/>
    <w:rsid w:val="009F5D18"/>
    <w:rsid w:val="009F66AF"/>
    <w:rsid w:val="00A0090D"/>
    <w:rsid w:val="00A00B1E"/>
    <w:rsid w:val="00A0349E"/>
    <w:rsid w:val="00A03987"/>
    <w:rsid w:val="00A0581D"/>
    <w:rsid w:val="00A065F0"/>
    <w:rsid w:val="00A068D1"/>
    <w:rsid w:val="00A06A1C"/>
    <w:rsid w:val="00A07F33"/>
    <w:rsid w:val="00A11FDC"/>
    <w:rsid w:val="00A121CC"/>
    <w:rsid w:val="00A128B9"/>
    <w:rsid w:val="00A133A7"/>
    <w:rsid w:val="00A1373A"/>
    <w:rsid w:val="00A13FEF"/>
    <w:rsid w:val="00A14B84"/>
    <w:rsid w:val="00A14BC3"/>
    <w:rsid w:val="00A15C6E"/>
    <w:rsid w:val="00A20121"/>
    <w:rsid w:val="00A20B31"/>
    <w:rsid w:val="00A20DA1"/>
    <w:rsid w:val="00A210D6"/>
    <w:rsid w:val="00A224D6"/>
    <w:rsid w:val="00A240AC"/>
    <w:rsid w:val="00A245A1"/>
    <w:rsid w:val="00A246E0"/>
    <w:rsid w:val="00A2491E"/>
    <w:rsid w:val="00A24F0D"/>
    <w:rsid w:val="00A2742D"/>
    <w:rsid w:val="00A27A6C"/>
    <w:rsid w:val="00A27A86"/>
    <w:rsid w:val="00A27C5F"/>
    <w:rsid w:val="00A3073F"/>
    <w:rsid w:val="00A31CD7"/>
    <w:rsid w:val="00A32A37"/>
    <w:rsid w:val="00A32BC7"/>
    <w:rsid w:val="00A3307A"/>
    <w:rsid w:val="00A3350E"/>
    <w:rsid w:val="00A357EE"/>
    <w:rsid w:val="00A37BB7"/>
    <w:rsid w:val="00A40D28"/>
    <w:rsid w:val="00A41047"/>
    <w:rsid w:val="00A43337"/>
    <w:rsid w:val="00A44524"/>
    <w:rsid w:val="00A44952"/>
    <w:rsid w:val="00A46498"/>
    <w:rsid w:val="00A478C2"/>
    <w:rsid w:val="00A51EE1"/>
    <w:rsid w:val="00A546F5"/>
    <w:rsid w:val="00A55F0D"/>
    <w:rsid w:val="00A5716C"/>
    <w:rsid w:val="00A572E8"/>
    <w:rsid w:val="00A57C95"/>
    <w:rsid w:val="00A60AE1"/>
    <w:rsid w:val="00A60E60"/>
    <w:rsid w:val="00A620E1"/>
    <w:rsid w:val="00A67D80"/>
    <w:rsid w:val="00A70148"/>
    <w:rsid w:val="00A7103C"/>
    <w:rsid w:val="00A71DF4"/>
    <w:rsid w:val="00A74049"/>
    <w:rsid w:val="00A7433B"/>
    <w:rsid w:val="00A7519E"/>
    <w:rsid w:val="00A75A52"/>
    <w:rsid w:val="00A75EAB"/>
    <w:rsid w:val="00A76CE9"/>
    <w:rsid w:val="00A80550"/>
    <w:rsid w:val="00A80AFC"/>
    <w:rsid w:val="00A80FA9"/>
    <w:rsid w:val="00A81548"/>
    <w:rsid w:val="00A81BB9"/>
    <w:rsid w:val="00A82064"/>
    <w:rsid w:val="00A82C33"/>
    <w:rsid w:val="00A82C66"/>
    <w:rsid w:val="00A82CE3"/>
    <w:rsid w:val="00A831CA"/>
    <w:rsid w:val="00A8417F"/>
    <w:rsid w:val="00A852AF"/>
    <w:rsid w:val="00A862E4"/>
    <w:rsid w:val="00A86A5C"/>
    <w:rsid w:val="00A87207"/>
    <w:rsid w:val="00A9181C"/>
    <w:rsid w:val="00A926CB"/>
    <w:rsid w:val="00A92CCA"/>
    <w:rsid w:val="00A931CB"/>
    <w:rsid w:val="00A94376"/>
    <w:rsid w:val="00A94BC3"/>
    <w:rsid w:val="00A95021"/>
    <w:rsid w:val="00A9524C"/>
    <w:rsid w:val="00A95A2E"/>
    <w:rsid w:val="00A96689"/>
    <w:rsid w:val="00A97DDB"/>
    <w:rsid w:val="00AA084F"/>
    <w:rsid w:val="00AA0EB8"/>
    <w:rsid w:val="00AA201B"/>
    <w:rsid w:val="00AA47BA"/>
    <w:rsid w:val="00AA737A"/>
    <w:rsid w:val="00AB069F"/>
    <w:rsid w:val="00AB0710"/>
    <w:rsid w:val="00AB2905"/>
    <w:rsid w:val="00AB389E"/>
    <w:rsid w:val="00AB3A54"/>
    <w:rsid w:val="00AB4322"/>
    <w:rsid w:val="00AB5711"/>
    <w:rsid w:val="00AB62E0"/>
    <w:rsid w:val="00AB6EB2"/>
    <w:rsid w:val="00AC004A"/>
    <w:rsid w:val="00AC08A0"/>
    <w:rsid w:val="00AC2A64"/>
    <w:rsid w:val="00AC3C34"/>
    <w:rsid w:val="00AC5143"/>
    <w:rsid w:val="00AC59A4"/>
    <w:rsid w:val="00AC5ABB"/>
    <w:rsid w:val="00AC5ABF"/>
    <w:rsid w:val="00AC65B1"/>
    <w:rsid w:val="00AD1740"/>
    <w:rsid w:val="00AD1A3C"/>
    <w:rsid w:val="00AD2352"/>
    <w:rsid w:val="00AD4900"/>
    <w:rsid w:val="00AD5565"/>
    <w:rsid w:val="00AD6AC8"/>
    <w:rsid w:val="00AE09B5"/>
    <w:rsid w:val="00AE1F0C"/>
    <w:rsid w:val="00AE2F03"/>
    <w:rsid w:val="00AE31CC"/>
    <w:rsid w:val="00AE5315"/>
    <w:rsid w:val="00AE5AAF"/>
    <w:rsid w:val="00AE623C"/>
    <w:rsid w:val="00AE7D50"/>
    <w:rsid w:val="00AF0A0D"/>
    <w:rsid w:val="00AF0B87"/>
    <w:rsid w:val="00AF22DE"/>
    <w:rsid w:val="00AF45B7"/>
    <w:rsid w:val="00AF472C"/>
    <w:rsid w:val="00AF4E12"/>
    <w:rsid w:val="00AF51B1"/>
    <w:rsid w:val="00AF66D3"/>
    <w:rsid w:val="00B01971"/>
    <w:rsid w:val="00B01A87"/>
    <w:rsid w:val="00B03B89"/>
    <w:rsid w:val="00B0419D"/>
    <w:rsid w:val="00B046E0"/>
    <w:rsid w:val="00B04C3C"/>
    <w:rsid w:val="00B105B4"/>
    <w:rsid w:val="00B1520C"/>
    <w:rsid w:val="00B1736E"/>
    <w:rsid w:val="00B20326"/>
    <w:rsid w:val="00B20585"/>
    <w:rsid w:val="00B20BCC"/>
    <w:rsid w:val="00B20D61"/>
    <w:rsid w:val="00B22317"/>
    <w:rsid w:val="00B22894"/>
    <w:rsid w:val="00B24280"/>
    <w:rsid w:val="00B24DF5"/>
    <w:rsid w:val="00B25A1E"/>
    <w:rsid w:val="00B319F5"/>
    <w:rsid w:val="00B33C1D"/>
    <w:rsid w:val="00B33EAD"/>
    <w:rsid w:val="00B357AB"/>
    <w:rsid w:val="00B360A1"/>
    <w:rsid w:val="00B37B96"/>
    <w:rsid w:val="00B403CC"/>
    <w:rsid w:val="00B406E6"/>
    <w:rsid w:val="00B4250B"/>
    <w:rsid w:val="00B43286"/>
    <w:rsid w:val="00B4333D"/>
    <w:rsid w:val="00B43A15"/>
    <w:rsid w:val="00B43ACB"/>
    <w:rsid w:val="00B441C0"/>
    <w:rsid w:val="00B503C0"/>
    <w:rsid w:val="00B510EC"/>
    <w:rsid w:val="00B52878"/>
    <w:rsid w:val="00B5384D"/>
    <w:rsid w:val="00B54D2B"/>
    <w:rsid w:val="00B563A7"/>
    <w:rsid w:val="00B564D1"/>
    <w:rsid w:val="00B56A92"/>
    <w:rsid w:val="00B605AA"/>
    <w:rsid w:val="00B63FB1"/>
    <w:rsid w:val="00B6656A"/>
    <w:rsid w:val="00B66B35"/>
    <w:rsid w:val="00B66D68"/>
    <w:rsid w:val="00B67E32"/>
    <w:rsid w:val="00B7142F"/>
    <w:rsid w:val="00B72D84"/>
    <w:rsid w:val="00B73CE4"/>
    <w:rsid w:val="00B76CC4"/>
    <w:rsid w:val="00B77395"/>
    <w:rsid w:val="00B77544"/>
    <w:rsid w:val="00B80D7C"/>
    <w:rsid w:val="00B813DA"/>
    <w:rsid w:val="00B81589"/>
    <w:rsid w:val="00B82893"/>
    <w:rsid w:val="00B83EE9"/>
    <w:rsid w:val="00B84A1B"/>
    <w:rsid w:val="00B857F7"/>
    <w:rsid w:val="00B86BA9"/>
    <w:rsid w:val="00B90CA6"/>
    <w:rsid w:val="00B90DD7"/>
    <w:rsid w:val="00B92178"/>
    <w:rsid w:val="00B931CA"/>
    <w:rsid w:val="00B94A57"/>
    <w:rsid w:val="00B94F40"/>
    <w:rsid w:val="00B9667E"/>
    <w:rsid w:val="00B96EAB"/>
    <w:rsid w:val="00B971BF"/>
    <w:rsid w:val="00B97393"/>
    <w:rsid w:val="00BA0938"/>
    <w:rsid w:val="00BA113D"/>
    <w:rsid w:val="00BA116E"/>
    <w:rsid w:val="00BA2A5A"/>
    <w:rsid w:val="00BA2DBE"/>
    <w:rsid w:val="00BA6302"/>
    <w:rsid w:val="00BA715B"/>
    <w:rsid w:val="00BA722E"/>
    <w:rsid w:val="00BB1F77"/>
    <w:rsid w:val="00BB4629"/>
    <w:rsid w:val="00BB6AE6"/>
    <w:rsid w:val="00BB7011"/>
    <w:rsid w:val="00BC0979"/>
    <w:rsid w:val="00BC0B7A"/>
    <w:rsid w:val="00BC16A6"/>
    <w:rsid w:val="00BC1D33"/>
    <w:rsid w:val="00BC4168"/>
    <w:rsid w:val="00BC524E"/>
    <w:rsid w:val="00BD0D20"/>
    <w:rsid w:val="00BD159C"/>
    <w:rsid w:val="00BD23F5"/>
    <w:rsid w:val="00BD328F"/>
    <w:rsid w:val="00BD4001"/>
    <w:rsid w:val="00BD6256"/>
    <w:rsid w:val="00BD708C"/>
    <w:rsid w:val="00BE0AFB"/>
    <w:rsid w:val="00BE0D13"/>
    <w:rsid w:val="00BE0DD9"/>
    <w:rsid w:val="00BE408C"/>
    <w:rsid w:val="00BE4448"/>
    <w:rsid w:val="00BE4C4C"/>
    <w:rsid w:val="00BE6A6F"/>
    <w:rsid w:val="00BE7347"/>
    <w:rsid w:val="00BF1A3D"/>
    <w:rsid w:val="00BF42E1"/>
    <w:rsid w:val="00BF479D"/>
    <w:rsid w:val="00BF4D39"/>
    <w:rsid w:val="00BF60D0"/>
    <w:rsid w:val="00BF6C9A"/>
    <w:rsid w:val="00BF7737"/>
    <w:rsid w:val="00C03977"/>
    <w:rsid w:val="00C06491"/>
    <w:rsid w:val="00C067E4"/>
    <w:rsid w:val="00C11943"/>
    <w:rsid w:val="00C11FF1"/>
    <w:rsid w:val="00C129F7"/>
    <w:rsid w:val="00C12AFF"/>
    <w:rsid w:val="00C143A0"/>
    <w:rsid w:val="00C143F6"/>
    <w:rsid w:val="00C17427"/>
    <w:rsid w:val="00C21C66"/>
    <w:rsid w:val="00C22C70"/>
    <w:rsid w:val="00C261B1"/>
    <w:rsid w:val="00C27EAA"/>
    <w:rsid w:val="00C27F53"/>
    <w:rsid w:val="00C27F8E"/>
    <w:rsid w:val="00C319B2"/>
    <w:rsid w:val="00C32D07"/>
    <w:rsid w:val="00C34046"/>
    <w:rsid w:val="00C34689"/>
    <w:rsid w:val="00C36AD8"/>
    <w:rsid w:val="00C400AD"/>
    <w:rsid w:val="00C40C37"/>
    <w:rsid w:val="00C42195"/>
    <w:rsid w:val="00C44BF0"/>
    <w:rsid w:val="00C45C2A"/>
    <w:rsid w:val="00C47059"/>
    <w:rsid w:val="00C4777F"/>
    <w:rsid w:val="00C5076D"/>
    <w:rsid w:val="00C50A61"/>
    <w:rsid w:val="00C5150D"/>
    <w:rsid w:val="00C5358B"/>
    <w:rsid w:val="00C53D74"/>
    <w:rsid w:val="00C54CD7"/>
    <w:rsid w:val="00C55494"/>
    <w:rsid w:val="00C650A4"/>
    <w:rsid w:val="00C658C7"/>
    <w:rsid w:val="00C66ECD"/>
    <w:rsid w:val="00C70C5B"/>
    <w:rsid w:val="00C738BB"/>
    <w:rsid w:val="00C74A4E"/>
    <w:rsid w:val="00C74CD7"/>
    <w:rsid w:val="00C753C5"/>
    <w:rsid w:val="00C75D94"/>
    <w:rsid w:val="00C80BBF"/>
    <w:rsid w:val="00C81EBD"/>
    <w:rsid w:val="00C81F23"/>
    <w:rsid w:val="00C83FD2"/>
    <w:rsid w:val="00C84B7E"/>
    <w:rsid w:val="00C84FF4"/>
    <w:rsid w:val="00C8661E"/>
    <w:rsid w:val="00C90A7C"/>
    <w:rsid w:val="00C91B30"/>
    <w:rsid w:val="00C92D6D"/>
    <w:rsid w:val="00C937F4"/>
    <w:rsid w:val="00CA0ECF"/>
    <w:rsid w:val="00CA12DA"/>
    <w:rsid w:val="00CA1A3E"/>
    <w:rsid w:val="00CA372A"/>
    <w:rsid w:val="00CA4987"/>
    <w:rsid w:val="00CA5F97"/>
    <w:rsid w:val="00CA6F28"/>
    <w:rsid w:val="00CB0362"/>
    <w:rsid w:val="00CB06DD"/>
    <w:rsid w:val="00CB11E3"/>
    <w:rsid w:val="00CB199E"/>
    <w:rsid w:val="00CB3FEB"/>
    <w:rsid w:val="00CB506F"/>
    <w:rsid w:val="00CB583C"/>
    <w:rsid w:val="00CB6038"/>
    <w:rsid w:val="00CB6C68"/>
    <w:rsid w:val="00CB786C"/>
    <w:rsid w:val="00CB7E38"/>
    <w:rsid w:val="00CC1818"/>
    <w:rsid w:val="00CC2136"/>
    <w:rsid w:val="00CC4804"/>
    <w:rsid w:val="00CC5109"/>
    <w:rsid w:val="00CC5C2D"/>
    <w:rsid w:val="00CC6BA0"/>
    <w:rsid w:val="00CC6CD9"/>
    <w:rsid w:val="00CC7844"/>
    <w:rsid w:val="00CD15F2"/>
    <w:rsid w:val="00CD1C9D"/>
    <w:rsid w:val="00CD2EC5"/>
    <w:rsid w:val="00CD3915"/>
    <w:rsid w:val="00CD4962"/>
    <w:rsid w:val="00CD71C1"/>
    <w:rsid w:val="00CE0103"/>
    <w:rsid w:val="00CE085E"/>
    <w:rsid w:val="00CE2A08"/>
    <w:rsid w:val="00CE424E"/>
    <w:rsid w:val="00CE4712"/>
    <w:rsid w:val="00CE4F7C"/>
    <w:rsid w:val="00CE5114"/>
    <w:rsid w:val="00CE5E9A"/>
    <w:rsid w:val="00CE6C89"/>
    <w:rsid w:val="00CE6DCB"/>
    <w:rsid w:val="00CF0163"/>
    <w:rsid w:val="00CF230B"/>
    <w:rsid w:val="00CF484E"/>
    <w:rsid w:val="00CF57E7"/>
    <w:rsid w:val="00CF621C"/>
    <w:rsid w:val="00CF6236"/>
    <w:rsid w:val="00CF6837"/>
    <w:rsid w:val="00CF6BF4"/>
    <w:rsid w:val="00CF7080"/>
    <w:rsid w:val="00CF7FEC"/>
    <w:rsid w:val="00D024EB"/>
    <w:rsid w:val="00D0299D"/>
    <w:rsid w:val="00D04D91"/>
    <w:rsid w:val="00D04ED8"/>
    <w:rsid w:val="00D06C52"/>
    <w:rsid w:val="00D07D35"/>
    <w:rsid w:val="00D14B51"/>
    <w:rsid w:val="00D15F30"/>
    <w:rsid w:val="00D164AD"/>
    <w:rsid w:val="00D16A8F"/>
    <w:rsid w:val="00D22D2D"/>
    <w:rsid w:val="00D22DA2"/>
    <w:rsid w:val="00D22DEE"/>
    <w:rsid w:val="00D25DDD"/>
    <w:rsid w:val="00D2617C"/>
    <w:rsid w:val="00D261F7"/>
    <w:rsid w:val="00D279E2"/>
    <w:rsid w:val="00D30814"/>
    <w:rsid w:val="00D308B5"/>
    <w:rsid w:val="00D30C53"/>
    <w:rsid w:val="00D315C2"/>
    <w:rsid w:val="00D31A88"/>
    <w:rsid w:val="00D32757"/>
    <w:rsid w:val="00D346AB"/>
    <w:rsid w:val="00D36AEA"/>
    <w:rsid w:val="00D36FE2"/>
    <w:rsid w:val="00D371B7"/>
    <w:rsid w:val="00D37670"/>
    <w:rsid w:val="00D422C1"/>
    <w:rsid w:val="00D439F8"/>
    <w:rsid w:val="00D46865"/>
    <w:rsid w:val="00D46BFB"/>
    <w:rsid w:val="00D47C19"/>
    <w:rsid w:val="00D504F1"/>
    <w:rsid w:val="00D50801"/>
    <w:rsid w:val="00D50DA1"/>
    <w:rsid w:val="00D51A07"/>
    <w:rsid w:val="00D5253D"/>
    <w:rsid w:val="00D54E69"/>
    <w:rsid w:val="00D55663"/>
    <w:rsid w:val="00D613EC"/>
    <w:rsid w:val="00D62057"/>
    <w:rsid w:val="00D62186"/>
    <w:rsid w:val="00D6597E"/>
    <w:rsid w:val="00D659DE"/>
    <w:rsid w:val="00D66D0B"/>
    <w:rsid w:val="00D70036"/>
    <w:rsid w:val="00D708BA"/>
    <w:rsid w:val="00D7118E"/>
    <w:rsid w:val="00D71DCB"/>
    <w:rsid w:val="00D7294F"/>
    <w:rsid w:val="00D72B44"/>
    <w:rsid w:val="00D72BA1"/>
    <w:rsid w:val="00D7400E"/>
    <w:rsid w:val="00D7404C"/>
    <w:rsid w:val="00D741B4"/>
    <w:rsid w:val="00D747DE"/>
    <w:rsid w:val="00D74AC9"/>
    <w:rsid w:val="00D7618A"/>
    <w:rsid w:val="00D77835"/>
    <w:rsid w:val="00D81CD4"/>
    <w:rsid w:val="00D8216F"/>
    <w:rsid w:val="00D8446F"/>
    <w:rsid w:val="00D8465D"/>
    <w:rsid w:val="00D8525F"/>
    <w:rsid w:val="00D86CDB"/>
    <w:rsid w:val="00D935B3"/>
    <w:rsid w:val="00D9636B"/>
    <w:rsid w:val="00D967B1"/>
    <w:rsid w:val="00D97CD8"/>
    <w:rsid w:val="00DA2B39"/>
    <w:rsid w:val="00DA302C"/>
    <w:rsid w:val="00DA328E"/>
    <w:rsid w:val="00DA3A69"/>
    <w:rsid w:val="00DA3AEC"/>
    <w:rsid w:val="00DA5A30"/>
    <w:rsid w:val="00DA5F84"/>
    <w:rsid w:val="00DA643B"/>
    <w:rsid w:val="00DA74F7"/>
    <w:rsid w:val="00DA7BDD"/>
    <w:rsid w:val="00DB113C"/>
    <w:rsid w:val="00DB4483"/>
    <w:rsid w:val="00DB5138"/>
    <w:rsid w:val="00DB5470"/>
    <w:rsid w:val="00DB5595"/>
    <w:rsid w:val="00DB5C8C"/>
    <w:rsid w:val="00DB62F2"/>
    <w:rsid w:val="00DB6939"/>
    <w:rsid w:val="00DB69C8"/>
    <w:rsid w:val="00DB6E57"/>
    <w:rsid w:val="00DB6F97"/>
    <w:rsid w:val="00DC0284"/>
    <w:rsid w:val="00DC05C5"/>
    <w:rsid w:val="00DC0630"/>
    <w:rsid w:val="00DC1021"/>
    <w:rsid w:val="00DC1FD2"/>
    <w:rsid w:val="00DC378A"/>
    <w:rsid w:val="00DC6E65"/>
    <w:rsid w:val="00DC7516"/>
    <w:rsid w:val="00DC7710"/>
    <w:rsid w:val="00DD0DD9"/>
    <w:rsid w:val="00DD2ADC"/>
    <w:rsid w:val="00DD3210"/>
    <w:rsid w:val="00DD3769"/>
    <w:rsid w:val="00DD5EF5"/>
    <w:rsid w:val="00DD6168"/>
    <w:rsid w:val="00DD6BC8"/>
    <w:rsid w:val="00DE1B51"/>
    <w:rsid w:val="00DE2DA7"/>
    <w:rsid w:val="00DE3A6D"/>
    <w:rsid w:val="00DE63CE"/>
    <w:rsid w:val="00DE731B"/>
    <w:rsid w:val="00DE7D83"/>
    <w:rsid w:val="00DE7EE4"/>
    <w:rsid w:val="00DF08C1"/>
    <w:rsid w:val="00DF0E0C"/>
    <w:rsid w:val="00DF4265"/>
    <w:rsid w:val="00DF5812"/>
    <w:rsid w:val="00E008BD"/>
    <w:rsid w:val="00E023A1"/>
    <w:rsid w:val="00E03588"/>
    <w:rsid w:val="00E04E80"/>
    <w:rsid w:val="00E052F5"/>
    <w:rsid w:val="00E06109"/>
    <w:rsid w:val="00E061C0"/>
    <w:rsid w:val="00E06D65"/>
    <w:rsid w:val="00E10294"/>
    <w:rsid w:val="00E10377"/>
    <w:rsid w:val="00E10FD6"/>
    <w:rsid w:val="00E1141B"/>
    <w:rsid w:val="00E122E4"/>
    <w:rsid w:val="00E17BCD"/>
    <w:rsid w:val="00E22C0C"/>
    <w:rsid w:val="00E23825"/>
    <w:rsid w:val="00E311AC"/>
    <w:rsid w:val="00E32E81"/>
    <w:rsid w:val="00E35B53"/>
    <w:rsid w:val="00E36547"/>
    <w:rsid w:val="00E36CDE"/>
    <w:rsid w:val="00E379C0"/>
    <w:rsid w:val="00E408CB"/>
    <w:rsid w:val="00E41581"/>
    <w:rsid w:val="00E41AA7"/>
    <w:rsid w:val="00E4240C"/>
    <w:rsid w:val="00E428E9"/>
    <w:rsid w:val="00E4334D"/>
    <w:rsid w:val="00E44498"/>
    <w:rsid w:val="00E4570C"/>
    <w:rsid w:val="00E46962"/>
    <w:rsid w:val="00E46C58"/>
    <w:rsid w:val="00E46F42"/>
    <w:rsid w:val="00E47EA7"/>
    <w:rsid w:val="00E47F69"/>
    <w:rsid w:val="00E50CA1"/>
    <w:rsid w:val="00E515F4"/>
    <w:rsid w:val="00E51C84"/>
    <w:rsid w:val="00E535AE"/>
    <w:rsid w:val="00E549D8"/>
    <w:rsid w:val="00E556C3"/>
    <w:rsid w:val="00E5618A"/>
    <w:rsid w:val="00E57965"/>
    <w:rsid w:val="00E64272"/>
    <w:rsid w:val="00E65825"/>
    <w:rsid w:val="00E66397"/>
    <w:rsid w:val="00E664A8"/>
    <w:rsid w:val="00E66A71"/>
    <w:rsid w:val="00E67CE0"/>
    <w:rsid w:val="00E67D06"/>
    <w:rsid w:val="00E7047A"/>
    <w:rsid w:val="00E708CA"/>
    <w:rsid w:val="00E71A4E"/>
    <w:rsid w:val="00E71BCA"/>
    <w:rsid w:val="00E776AE"/>
    <w:rsid w:val="00E77E1E"/>
    <w:rsid w:val="00E801ED"/>
    <w:rsid w:val="00E8055D"/>
    <w:rsid w:val="00E80A16"/>
    <w:rsid w:val="00E82B29"/>
    <w:rsid w:val="00E82B60"/>
    <w:rsid w:val="00E82EEF"/>
    <w:rsid w:val="00E83DD3"/>
    <w:rsid w:val="00E84167"/>
    <w:rsid w:val="00E85F4A"/>
    <w:rsid w:val="00E86201"/>
    <w:rsid w:val="00E8624B"/>
    <w:rsid w:val="00E86DA5"/>
    <w:rsid w:val="00E86F3A"/>
    <w:rsid w:val="00E91730"/>
    <w:rsid w:val="00E9222C"/>
    <w:rsid w:val="00E92AFF"/>
    <w:rsid w:val="00E938E7"/>
    <w:rsid w:val="00E93980"/>
    <w:rsid w:val="00E93E08"/>
    <w:rsid w:val="00E9482A"/>
    <w:rsid w:val="00E951C9"/>
    <w:rsid w:val="00E96342"/>
    <w:rsid w:val="00EA1319"/>
    <w:rsid w:val="00EA272C"/>
    <w:rsid w:val="00EA38D7"/>
    <w:rsid w:val="00EA7DB3"/>
    <w:rsid w:val="00EB042D"/>
    <w:rsid w:val="00EB0BBD"/>
    <w:rsid w:val="00EB26E8"/>
    <w:rsid w:val="00EB646F"/>
    <w:rsid w:val="00EB7232"/>
    <w:rsid w:val="00EB7BAB"/>
    <w:rsid w:val="00EC051A"/>
    <w:rsid w:val="00EC0C8B"/>
    <w:rsid w:val="00EC17F9"/>
    <w:rsid w:val="00EC2F31"/>
    <w:rsid w:val="00EC3BBE"/>
    <w:rsid w:val="00EC3C3D"/>
    <w:rsid w:val="00EC7833"/>
    <w:rsid w:val="00ED16FE"/>
    <w:rsid w:val="00ED2723"/>
    <w:rsid w:val="00ED2C01"/>
    <w:rsid w:val="00ED3B5F"/>
    <w:rsid w:val="00ED4AC8"/>
    <w:rsid w:val="00ED6672"/>
    <w:rsid w:val="00EE069E"/>
    <w:rsid w:val="00EE1893"/>
    <w:rsid w:val="00EE3A13"/>
    <w:rsid w:val="00EE4933"/>
    <w:rsid w:val="00EE5134"/>
    <w:rsid w:val="00EE5CC4"/>
    <w:rsid w:val="00EE638A"/>
    <w:rsid w:val="00EE7B9A"/>
    <w:rsid w:val="00EF1FD9"/>
    <w:rsid w:val="00EF2637"/>
    <w:rsid w:val="00EF2B3C"/>
    <w:rsid w:val="00EF3324"/>
    <w:rsid w:val="00EF41F2"/>
    <w:rsid w:val="00EF4F13"/>
    <w:rsid w:val="00EF70A5"/>
    <w:rsid w:val="00F004FB"/>
    <w:rsid w:val="00F012A0"/>
    <w:rsid w:val="00F04042"/>
    <w:rsid w:val="00F04CB8"/>
    <w:rsid w:val="00F04FB8"/>
    <w:rsid w:val="00F0636C"/>
    <w:rsid w:val="00F06743"/>
    <w:rsid w:val="00F124BA"/>
    <w:rsid w:val="00F13216"/>
    <w:rsid w:val="00F13F17"/>
    <w:rsid w:val="00F147FF"/>
    <w:rsid w:val="00F1596C"/>
    <w:rsid w:val="00F16467"/>
    <w:rsid w:val="00F17986"/>
    <w:rsid w:val="00F17DA9"/>
    <w:rsid w:val="00F2090D"/>
    <w:rsid w:val="00F24598"/>
    <w:rsid w:val="00F26832"/>
    <w:rsid w:val="00F30171"/>
    <w:rsid w:val="00F30427"/>
    <w:rsid w:val="00F30AFC"/>
    <w:rsid w:val="00F32543"/>
    <w:rsid w:val="00F3296B"/>
    <w:rsid w:val="00F334C0"/>
    <w:rsid w:val="00F33E9D"/>
    <w:rsid w:val="00F358AD"/>
    <w:rsid w:val="00F36F03"/>
    <w:rsid w:val="00F473AD"/>
    <w:rsid w:val="00F47D4D"/>
    <w:rsid w:val="00F47E89"/>
    <w:rsid w:val="00F51222"/>
    <w:rsid w:val="00F52D1C"/>
    <w:rsid w:val="00F53830"/>
    <w:rsid w:val="00F54451"/>
    <w:rsid w:val="00F54D47"/>
    <w:rsid w:val="00F5516E"/>
    <w:rsid w:val="00F55E01"/>
    <w:rsid w:val="00F5721B"/>
    <w:rsid w:val="00F57317"/>
    <w:rsid w:val="00F57CF5"/>
    <w:rsid w:val="00F57E28"/>
    <w:rsid w:val="00F60530"/>
    <w:rsid w:val="00F60CC1"/>
    <w:rsid w:val="00F60D50"/>
    <w:rsid w:val="00F63138"/>
    <w:rsid w:val="00F63579"/>
    <w:rsid w:val="00F6366C"/>
    <w:rsid w:val="00F63917"/>
    <w:rsid w:val="00F645A8"/>
    <w:rsid w:val="00F65FD1"/>
    <w:rsid w:val="00F714FC"/>
    <w:rsid w:val="00F71CB7"/>
    <w:rsid w:val="00F723BF"/>
    <w:rsid w:val="00F74B2E"/>
    <w:rsid w:val="00F75270"/>
    <w:rsid w:val="00F75707"/>
    <w:rsid w:val="00F76989"/>
    <w:rsid w:val="00F77DAF"/>
    <w:rsid w:val="00F810EB"/>
    <w:rsid w:val="00F82E8C"/>
    <w:rsid w:val="00F84766"/>
    <w:rsid w:val="00F85311"/>
    <w:rsid w:val="00F858DA"/>
    <w:rsid w:val="00F86202"/>
    <w:rsid w:val="00F86C5F"/>
    <w:rsid w:val="00F87FFB"/>
    <w:rsid w:val="00F906EE"/>
    <w:rsid w:val="00F90FA2"/>
    <w:rsid w:val="00F911A1"/>
    <w:rsid w:val="00F94357"/>
    <w:rsid w:val="00FA0278"/>
    <w:rsid w:val="00FA1FFD"/>
    <w:rsid w:val="00FA2DE2"/>
    <w:rsid w:val="00FA3A40"/>
    <w:rsid w:val="00FA4DCF"/>
    <w:rsid w:val="00FA5C53"/>
    <w:rsid w:val="00FA5FB5"/>
    <w:rsid w:val="00FA6574"/>
    <w:rsid w:val="00FA72C8"/>
    <w:rsid w:val="00FA7B69"/>
    <w:rsid w:val="00FB0D2E"/>
    <w:rsid w:val="00FB131B"/>
    <w:rsid w:val="00FB18CE"/>
    <w:rsid w:val="00FB1EFC"/>
    <w:rsid w:val="00FB26B5"/>
    <w:rsid w:val="00FB3442"/>
    <w:rsid w:val="00FB3DE1"/>
    <w:rsid w:val="00FB499F"/>
    <w:rsid w:val="00FB61AE"/>
    <w:rsid w:val="00FC1734"/>
    <w:rsid w:val="00FC1740"/>
    <w:rsid w:val="00FC1A87"/>
    <w:rsid w:val="00FC2BA9"/>
    <w:rsid w:val="00FC3469"/>
    <w:rsid w:val="00FC354A"/>
    <w:rsid w:val="00FC3740"/>
    <w:rsid w:val="00FC5597"/>
    <w:rsid w:val="00FC5650"/>
    <w:rsid w:val="00FC668D"/>
    <w:rsid w:val="00FC6DD2"/>
    <w:rsid w:val="00FD0418"/>
    <w:rsid w:val="00FD15E9"/>
    <w:rsid w:val="00FD2767"/>
    <w:rsid w:val="00FD30DF"/>
    <w:rsid w:val="00FD3E59"/>
    <w:rsid w:val="00FD464A"/>
    <w:rsid w:val="00FD6183"/>
    <w:rsid w:val="00FE0856"/>
    <w:rsid w:val="00FE1A3D"/>
    <w:rsid w:val="00FE1A87"/>
    <w:rsid w:val="00FE2EC9"/>
    <w:rsid w:val="00FE4508"/>
    <w:rsid w:val="00FE65AC"/>
    <w:rsid w:val="00FE75E4"/>
    <w:rsid w:val="00FF03D3"/>
    <w:rsid w:val="00FF07EC"/>
    <w:rsid w:val="00FF1D88"/>
    <w:rsid w:val="00FF4C3D"/>
    <w:rsid w:val="00FF5647"/>
    <w:rsid w:val="00FF651C"/>
    <w:rsid w:val="00FF6C1F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8FBF8C5"/>
  <w15:docId w15:val="{255B9173-17D2-AE46-B17D-43CEA5BA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/>
    <w:lsdException w:name="List Paragraph" w:uiPriority="99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51AA"/>
    <w:pPr>
      <w:spacing w:after="240" w:line="230" w:lineRule="atLeast"/>
      <w:jc w:val="both"/>
    </w:pPr>
    <w:rPr>
      <w:rFonts w:ascii="Arial" w:hAnsi="Arial"/>
      <w:sz w:val="22"/>
      <w:lang w:val="en-GB" w:eastAsia="ja-JP"/>
    </w:rPr>
  </w:style>
  <w:style w:type="paragraph" w:styleId="Heading1">
    <w:name w:val="heading 1"/>
    <w:basedOn w:val="Normal"/>
    <w:next w:val="Normal"/>
    <w:qFormat/>
    <w:rsid w:val="00022B52"/>
    <w:pPr>
      <w:keepNext/>
      <w:numPr>
        <w:numId w:val="20"/>
      </w:numPr>
      <w:tabs>
        <w:tab w:val="left" w:pos="400"/>
        <w:tab w:val="left" w:pos="560"/>
      </w:tabs>
      <w:suppressAutoHyphens/>
      <w:spacing w:before="270" w:line="270" w:lineRule="exact"/>
      <w:jc w:val="left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DC1021"/>
    <w:pPr>
      <w:numPr>
        <w:ilvl w:val="1"/>
      </w:numPr>
      <w:tabs>
        <w:tab w:val="clear" w:pos="400"/>
        <w:tab w:val="clear" w:pos="560"/>
        <w:tab w:val="left" w:pos="540"/>
        <w:tab w:val="left" w:pos="700"/>
      </w:tabs>
      <w:spacing w:before="60" w:line="250" w:lineRule="exact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DC1021"/>
    <w:pPr>
      <w:numPr>
        <w:ilvl w:val="2"/>
      </w:numPr>
      <w:tabs>
        <w:tab w:val="clear" w:pos="400"/>
        <w:tab w:val="clear" w:pos="560"/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Heading4">
    <w:name w:val="heading 4"/>
    <w:basedOn w:val="Heading3"/>
    <w:next w:val="Normal"/>
    <w:link w:val="Heading4Char"/>
    <w:qFormat/>
    <w:rsid w:val="00DC1021"/>
    <w:pPr>
      <w:numPr>
        <w:ilvl w:val="3"/>
      </w:numPr>
      <w:tabs>
        <w:tab w:val="clear" w:pos="660"/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Heading5">
    <w:name w:val="heading 5"/>
    <w:basedOn w:val="Heading4"/>
    <w:next w:val="Normal"/>
    <w:qFormat/>
    <w:rsid w:val="00DC1021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Heading6">
    <w:name w:val="heading 6"/>
    <w:basedOn w:val="Heading5"/>
    <w:next w:val="Normal"/>
    <w:qFormat/>
    <w:rsid w:val="00DC102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qFormat/>
    <w:rsid w:val="00DC1021"/>
    <w:pPr>
      <w:numPr>
        <w:ilvl w:val="6"/>
      </w:numPr>
      <w:outlineLvl w:val="6"/>
    </w:pPr>
  </w:style>
  <w:style w:type="paragraph" w:styleId="Heading8">
    <w:name w:val="heading 8"/>
    <w:basedOn w:val="Heading6"/>
    <w:next w:val="Normal"/>
    <w:qFormat/>
    <w:rsid w:val="00DC1021"/>
    <w:pPr>
      <w:numPr>
        <w:ilvl w:val="7"/>
      </w:numPr>
      <w:outlineLvl w:val="7"/>
    </w:pPr>
  </w:style>
  <w:style w:type="paragraph" w:styleId="Heading9">
    <w:name w:val="heading 9"/>
    <w:basedOn w:val="Heading6"/>
    <w:next w:val="Normal"/>
    <w:qFormat/>
    <w:rsid w:val="00DC1021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">
    <w:name w:val="a2"/>
    <w:basedOn w:val="Heading2"/>
    <w:next w:val="Normal"/>
    <w:qFormat/>
    <w:rsid w:val="00961BB9"/>
    <w:pPr>
      <w:numPr>
        <w:numId w:val="30"/>
      </w:numPr>
      <w:tabs>
        <w:tab w:val="clear" w:pos="540"/>
        <w:tab w:val="clear" w:pos="700"/>
        <w:tab w:val="left" w:pos="500"/>
        <w:tab w:val="left" w:pos="720"/>
      </w:tabs>
      <w:spacing w:before="270" w:line="270" w:lineRule="exact"/>
    </w:pPr>
    <w:rPr>
      <w:sz w:val="24"/>
    </w:rPr>
  </w:style>
  <w:style w:type="paragraph" w:customStyle="1" w:styleId="a3">
    <w:name w:val="a3"/>
    <w:basedOn w:val="Heading3"/>
    <w:next w:val="Normal"/>
    <w:qFormat/>
    <w:rsid w:val="00961BB9"/>
    <w:pPr>
      <w:numPr>
        <w:numId w:val="30"/>
      </w:numPr>
      <w:tabs>
        <w:tab w:val="clear" w:pos="660"/>
      </w:tabs>
      <w:spacing w:line="250" w:lineRule="exact"/>
    </w:pPr>
    <w:rPr>
      <w:sz w:val="22"/>
    </w:rPr>
  </w:style>
  <w:style w:type="paragraph" w:customStyle="1" w:styleId="a4">
    <w:name w:val="a4"/>
    <w:basedOn w:val="Heading4"/>
    <w:next w:val="Normal"/>
    <w:qFormat/>
    <w:rsid w:val="00961BB9"/>
    <w:pPr>
      <w:numPr>
        <w:numId w:val="30"/>
      </w:numPr>
      <w:tabs>
        <w:tab w:val="clear" w:pos="940"/>
        <w:tab w:val="clear" w:pos="1140"/>
        <w:tab w:val="clear" w:pos="1360"/>
        <w:tab w:val="left" w:pos="880"/>
      </w:tabs>
    </w:pPr>
  </w:style>
  <w:style w:type="paragraph" w:customStyle="1" w:styleId="a5">
    <w:name w:val="a5"/>
    <w:basedOn w:val="Heading5"/>
    <w:next w:val="Normal"/>
    <w:qFormat/>
    <w:rsid w:val="00961BB9"/>
    <w:pPr>
      <w:numPr>
        <w:numId w:val="30"/>
      </w:numPr>
      <w:tabs>
        <w:tab w:val="left" w:pos="1140"/>
        <w:tab w:val="left" w:pos="1360"/>
      </w:tabs>
    </w:pPr>
  </w:style>
  <w:style w:type="paragraph" w:customStyle="1" w:styleId="a6">
    <w:name w:val="a6"/>
    <w:basedOn w:val="Heading6"/>
    <w:next w:val="Normal"/>
    <w:rsid w:val="00961BB9"/>
    <w:pPr>
      <w:numPr>
        <w:numId w:val="30"/>
      </w:numPr>
      <w:tabs>
        <w:tab w:val="left" w:pos="1140"/>
        <w:tab w:val="left" w:pos="1360"/>
      </w:tabs>
    </w:pPr>
  </w:style>
  <w:style w:type="paragraph" w:customStyle="1" w:styleId="ANNEX">
    <w:name w:val="ANNEX"/>
    <w:basedOn w:val="Normal"/>
    <w:next w:val="Normal"/>
    <w:qFormat/>
    <w:rsid w:val="00E80A16"/>
    <w:pPr>
      <w:keepNext/>
      <w:pageBreakBefore/>
      <w:numPr>
        <w:numId w:val="3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760" w:line="310" w:lineRule="exact"/>
      <w:jc w:val="center"/>
      <w:outlineLvl w:val="0"/>
    </w:pPr>
    <w:rPr>
      <w:b/>
      <w:sz w:val="28"/>
    </w:rPr>
  </w:style>
  <w:style w:type="paragraph" w:customStyle="1" w:styleId="ANNEXN">
    <w:name w:val="ANNEXN"/>
    <w:basedOn w:val="ANNEX"/>
    <w:next w:val="Normal"/>
    <w:rsid w:val="00DC1021"/>
    <w:pPr>
      <w:numPr>
        <w:numId w:val="18"/>
      </w:numPr>
    </w:pPr>
  </w:style>
  <w:style w:type="paragraph" w:customStyle="1" w:styleId="ANNEXZ">
    <w:name w:val="ANNEXZ"/>
    <w:basedOn w:val="ANNEX"/>
    <w:next w:val="Normal"/>
    <w:rsid w:val="00961BB9"/>
    <w:pPr>
      <w:numPr>
        <w:ilvl w:val="6"/>
      </w:numPr>
    </w:pPr>
  </w:style>
  <w:style w:type="paragraph" w:customStyle="1" w:styleId="Bibliography1">
    <w:name w:val="Bibliography1"/>
    <w:basedOn w:val="Normal"/>
    <w:rsid w:val="00DC1021"/>
    <w:pPr>
      <w:numPr>
        <w:numId w:val="1"/>
      </w:numPr>
      <w:tabs>
        <w:tab w:val="clear" w:pos="360"/>
        <w:tab w:val="left" w:pos="660"/>
      </w:tabs>
      <w:ind w:left="660" w:hanging="660"/>
    </w:pPr>
  </w:style>
  <w:style w:type="paragraph" w:styleId="BlockText">
    <w:name w:val="Block Text"/>
    <w:basedOn w:val="Normal"/>
    <w:qFormat/>
    <w:pPr>
      <w:spacing w:after="120"/>
      <w:ind w:left="1440" w:right="1440"/>
    </w:pPr>
  </w:style>
  <w:style w:type="paragraph" w:styleId="BodyText">
    <w:name w:val="Body Text"/>
    <w:basedOn w:val="Normal"/>
    <w:qFormat/>
    <w:pPr>
      <w:spacing w:before="60" w:after="60" w:line="210" w:lineRule="atLeast"/>
    </w:pPr>
    <w:rPr>
      <w:sz w:val="18"/>
    </w:rPr>
  </w:style>
  <w:style w:type="paragraph" w:styleId="BodyText2">
    <w:name w:val="Body Text 2"/>
    <w:basedOn w:val="Normal"/>
    <w:qFormat/>
    <w:pPr>
      <w:spacing w:before="60" w:after="60" w:line="190" w:lineRule="atLeast"/>
    </w:pPr>
    <w:rPr>
      <w:sz w:val="16"/>
    </w:rPr>
  </w:style>
  <w:style w:type="paragraph" w:styleId="BodyText3">
    <w:name w:val="Body Text 3"/>
    <w:basedOn w:val="Normal"/>
    <w:qFormat/>
    <w:pPr>
      <w:spacing w:before="60" w:after="60" w:line="170" w:lineRule="atLeast"/>
    </w:pPr>
    <w:rPr>
      <w:sz w:val="14"/>
    </w:rPr>
  </w:style>
  <w:style w:type="paragraph" w:styleId="BodyTextFirstIndent">
    <w:name w:val="Body Text First Indent"/>
    <w:basedOn w:val="BodyText"/>
    <w:qFormat/>
    <w:pPr>
      <w:spacing w:before="0" w:after="120"/>
      <w:ind w:firstLine="210"/>
    </w:pPr>
  </w:style>
  <w:style w:type="paragraph" w:styleId="BodyTextIndent">
    <w:name w:val="Body Text Indent"/>
    <w:basedOn w:val="Normal"/>
    <w:qFormat/>
    <w:pPr>
      <w:spacing w:after="120"/>
      <w:ind w:left="283"/>
    </w:pPr>
  </w:style>
  <w:style w:type="paragraph" w:styleId="BodyTextFirstIndent2">
    <w:name w:val="Body Text First Indent 2"/>
    <w:basedOn w:val="Normal"/>
    <w:qFormat/>
    <w:pPr>
      <w:ind w:firstLine="210"/>
    </w:pPr>
  </w:style>
  <w:style w:type="paragraph" w:styleId="BodyTextIndent2">
    <w:name w:val="Body Text Indent 2"/>
    <w:basedOn w:val="Normal"/>
    <w:qFormat/>
    <w:pPr>
      <w:spacing w:after="120" w:line="480" w:lineRule="auto"/>
      <w:ind w:left="283"/>
    </w:pPr>
  </w:style>
  <w:style w:type="paragraph" w:styleId="BodyTextIndent3">
    <w:name w:val="Body Text Indent 3"/>
    <w:basedOn w:val="Normal"/>
    <w:qFormat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AF51B1"/>
    <w:pPr>
      <w:spacing w:before="120" w:after="120"/>
    </w:pPr>
    <w:rPr>
      <w:b/>
    </w:rPr>
  </w:style>
  <w:style w:type="paragraph" w:styleId="Closing">
    <w:name w:val="Closing"/>
    <w:basedOn w:val="Normal"/>
    <w:qFormat/>
    <w:pPr>
      <w:ind w:left="4252"/>
    </w:pPr>
  </w:style>
  <w:style w:type="character" w:styleId="CommentReference">
    <w:name w:val="annotation reference"/>
    <w:rPr>
      <w:noProof w:val="0"/>
      <w:sz w:val="16"/>
      <w:lang w:val="fr-FR"/>
    </w:rPr>
  </w:style>
  <w:style w:type="paragraph" w:styleId="CommentText">
    <w:name w:val="annotation text"/>
    <w:basedOn w:val="Normal"/>
    <w:link w:val="CommentTextChar"/>
    <w:qFormat/>
  </w:style>
  <w:style w:type="paragraph" w:styleId="Date">
    <w:name w:val="Date"/>
    <w:basedOn w:val="Normal"/>
    <w:next w:val="Normal"/>
    <w:qFormat/>
  </w:style>
  <w:style w:type="paragraph" w:customStyle="1" w:styleId="Definition">
    <w:name w:val="Definition"/>
    <w:basedOn w:val="Normal"/>
    <w:next w:val="Normal"/>
    <w:qFormat/>
  </w:style>
  <w:style w:type="character" w:customStyle="1" w:styleId="Defterms">
    <w:name w:val="Defterms"/>
    <w:rPr>
      <w:noProof w:val="0"/>
      <w:color w:val="auto"/>
      <w:lang w:val="fr-FR"/>
    </w:rPr>
  </w:style>
  <w:style w:type="paragraph" w:customStyle="1" w:styleId="dl">
    <w:name w:val="dl"/>
    <w:basedOn w:val="Normal"/>
    <w:qFormat/>
    <w:pPr>
      <w:ind w:left="800" w:hanging="400"/>
    </w:pPr>
  </w:style>
  <w:style w:type="paragraph" w:styleId="DocumentMap">
    <w:name w:val="Document Map"/>
    <w:basedOn w:val="Normal"/>
    <w:qFormat/>
    <w:pPr>
      <w:shd w:val="clear" w:color="auto" w:fill="000080"/>
    </w:pPr>
    <w:rPr>
      <w:rFonts w:ascii="Tahoma" w:hAnsi="Tahoma"/>
    </w:rPr>
  </w:style>
  <w:style w:type="character" w:styleId="Emphasis">
    <w:name w:val="Emphasis"/>
    <w:qFormat/>
    <w:rsid w:val="00AF51B1"/>
    <w:rPr>
      <w:i/>
      <w:noProof w:val="0"/>
      <w:lang w:val="fr-FR"/>
    </w:rPr>
  </w:style>
  <w:style w:type="character" w:styleId="EndnoteReference">
    <w:name w:val="endnote reference"/>
    <w:rPr>
      <w:noProof w:val="0"/>
      <w:vertAlign w:val="superscript"/>
      <w:lang w:val="fr-FR"/>
    </w:rPr>
  </w:style>
  <w:style w:type="paragraph" w:styleId="EndnoteText">
    <w:name w:val="endnote text"/>
    <w:basedOn w:val="Normal"/>
    <w:qFormat/>
  </w:style>
  <w:style w:type="paragraph" w:styleId="EnvelopeAddress">
    <w:name w:val="envelope address"/>
    <w:basedOn w:val="Normal"/>
    <w:qFormat/>
    <w:pPr>
      <w:framePr w:w="7938" w:h="1985" w:hRule="exact" w:hSpace="141" w:wrap="auto" w:hAnchor="page" w:xAlign="center" w:yAlign="bottom"/>
      <w:ind w:left="2835"/>
    </w:pPr>
  </w:style>
  <w:style w:type="paragraph" w:styleId="EnvelopeReturn">
    <w:name w:val="envelope return"/>
    <w:basedOn w:val="Normal"/>
    <w:qFormat/>
  </w:style>
  <w:style w:type="paragraph" w:customStyle="1" w:styleId="Example">
    <w:name w:val="Example"/>
    <w:basedOn w:val="Normal"/>
    <w:next w:val="Normal"/>
    <w:qFormat/>
    <w:pPr>
      <w:tabs>
        <w:tab w:val="left" w:pos="1360"/>
      </w:tabs>
      <w:spacing w:line="210" w:lineRule="atLeast"/>
    </w:pPr>
    <w:rPr>
      <w:sz w:val="18"/>
    </w:rPr>
  </w:style>
  <w:style w:type="character" w:customStyle="1" w:styleId="ExtXref">
    <w:name w:val="ExtXref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qFormat/>
    <w:pPr>
      <w:keepNext/>
      <w:tabs>
        <w:tab w:val="left" w:pos="340"/>
      </w:tabs>
      <w:spacing w:after="60" w:line="210" w:lineRule="atLeast"/>
    </w:pPr>
    <w:rPr>
      <w:sz w:val="18"/>
    </w:rPr>
  </w:style>
  <w:style w:type="paragraph" w:customStyle="1" w:styleId="Figuretitle">
    <w:name w:val="Figure title"/>
    <w:basedOn w:val="Normal"/>
    <w:next w:val="Normal"/>
    <w:qFormat/>
    <w:pPr>
      <w:suppressAutoHyphens/>
      <w:spacing w:before="220" w:after="220"/>
      <w:jc w:val="center"/>
    </w:pPr>
    <w:rPr>
      <w:b/>
    </w:rPr>
  </w:style>
  <w:style w:type="character" w:styleId="FollowedHyperlink">
    <w:name w:val="FollowedHyperlink"/>
    <w:rPr>
      <w:noProof w:val="0"/>
      <w:color w:val="800080"/>
      <w:u w:val="single"/>
      <w:lang w:val="fr-FR"/>
    </w:rPr>
  </w:style>
  <w:style w:type="paragraph" w:styleId="Footer">
    <w:name w:val="footer"/>
    <w:basedOn w:val="Normal"/>
    <w:qFormat/>
    <w:pPr>
      <w:spacing w:after="0" w:line="220" w:lineRule="exact"/>
    </w:pPr>
  </w:style>
  <w:style w:type="character" w:styleId="FootnoteReference">
    <w:name w:val="footnote reference"/>
    <w:rPr>
      <w:noProof/>
      <w:position w:val="6"/>
      <w:sz w:val="16"/>
      <w:vertAlign w:val="baseline"/>
      <w:lang w:val="fr-FR"/>
    </w:rPr>
  </w:style>
  <w:style w:type="paragraph" w:styleId="FootnoteText">
    <w:name w:val="footnote text"/>
    <w:basedOn w:val="Normal"/>
    <w:qFormat/>
    <w:pPr>
      <w:tabs>
        <w:tab w:val="left" w:pos="340"/>
      </w:tabs>
      <w:spacing w:after="120" w:line="210" w:lineRule="atLeast"/>
    </w:pPr>
    <w:rPr>
      <w:sz w:val="18"/>
    </w:rPr>
  </w:style>
  <w:style w:type="paragraph" w:customStyle="1" w:styleId="Foreword">
    <w:name w:val="Foreword"/>
    <w:basedOn w:val="Normal"/>
    <w:next w:val="Normal"/>
    <w:qFormat/>
    <w:rPr>
      <w:color w:val="0000FF"/>
    </w:rPr>
  </w:style>
  <w:style w:type="paragraph" w:customStyle="1" w:styleId="Formula">
    <w:name w:val="Formula"/>
    <w:basedOn w:val="Normal"/>
    <w:next w:val="Normal"/>
    <w:qFormat/>
    <w:pPr>
      <w:tabs>
        <w:tab w:val="right" w:pos="9752"/>
      </w:tabs>
      <w:spacing w:after="220"/>
      <w:ind w:left="403"/>
      <w:jc w:val="left"/>
    </w:pPr>
  </w:style>
  <w:style w:type="paragraph" w:styleId="Header">
    <w:name w:val="header"/>
    <w:basedOn w:val="Normal"/>
    <w:qFormat/>
    <w:pPr>
      <w:spacing w:after="740" w:line="220" w:lineRule="exact"/>
    </w:pPr>
    <w:rPr>
      <w:b/>
    </w:rPr>
  </w:style>
  <w:style w:type="character" w:styleId="Hyperlink">
    <w:name w:val="Hyperlink"/>
    <w:rPr>
      <w:noProof w:val="0"/>
      <w:color w:val="0000FF"/>
      <w:u w:val="single"/>
      <w:lang w:val="fr-FR"/>
    </w:rPr>
  </w:style>
  <w:style w:type="paragraph" w:styleId="Index1">
    <w:name w:val="index 1"/>
    <w:basedOn w:val="Normal"/>
    <w:qFormat/>
    <w:pPr>
      <w:spacing w:after="0" w:line="210" w:lineRule="atLeast"/>
      <w:ind w:left="142" w:hanging="142"/>
      <w:jc w:val="left"/>
    </w:pPr>
    <w:rPr>
      <w:b/>
      <w:sz w:val="18"/>
    </w:rPr>
  </w:style>
  <w:style w:type="paragraph" w:styleId="Index2">
    <w:name w:val="index 2"/>
    <w:basedOn w:val="Normal"/>
    <w:next w:val="Normal"/>
    <w:autoRedefine/>
    <w:qFormat/>
    <w:pPr>
      <w:spacing w:line="210" w:lineRule="atLeast"/>
      <w:ind w:left="600" w:hanging="200"/>
    </w:pPr>
    <w:rPr>
      <w:b/>
      <w:sz w:val="18"/>
    </w:rPr>
  </w:style>
  <w:style w:type="paragraph" w:styleId="Index3">
    <w:name w:val="index 3"/>
    <w:basedOn w:val="Normal"/>
    <w:next w:val="Normal"/>
    <w:autoRedefine/>
    <w:qFormat/>
    <w:pPr>
      <w:spacing w:line="220" w:lineRule="atLeast"/>
      <w:ind w:left="600" w:hanging="200"/>
    </w:pPr>
    <w:rPr>
      <w:b/>
    </w:rPr>
  </w:style>
  <w:style w:type="paragraph" w:styleId="Index4">
    <w:name w:val="index 4"/>
    <w:basedOn w:val="Normal"/>
    <w:next w:val="Normal"/>
    <w:autoRedefine/>
    <w:qFormat/>
    <w:pPr>
      <w:spacing w:line="220" w:lineRule="atLeast"/>
      <w:ind w:left="800" w:hanging="200"/>
    </w:pPr>
    <w:rPr>
      <w:b/>
    </w:rPr>
  </w:style>
  <w:style w:type="paragraph" w:styleId="Index5">
    <w:name w:val="index 5"/>
    <w:basedOn w:val="Normal"/>
    <w:next w:val="Normal"/>
    <w:autoRedefine/>
    <w:qFormat/>
    <w:pPr>
      <w:spacing w:line="220" w:lineRule="atLeast"/>
      <w:ind w:left="1000" w:hanging="200"/>
    </w:pPr>
    <w:rPr>
      <w:b/>
    </w:rPr>
  </w:style>
  <w:style w:type="paragraph" w:styleId="Index6">
    <w:name w:val="index 6"/>
    <w:basedOn w:val="Normal"/>
    <w:next w:val="Normal"/>
    <w:autoRedefine/>
    <w:qFormat/>
    <w:pPr>
      <w:spacing w:line="220" w:lineRule="atLeast"/>
      <w:ind w:left="1200" w:hanging="200"/>
    </w:pPr>
    <w:rPr>
      <w:b/>
    </w:rPr>
  </w:style>
  <w:style w:type="paragraph" w:styleId="Index7">
    <w:name w:val="index 7"/>
    <w:basedOn w:val="Normal"/>
    <w:next w:val="Normal"/>
    <w:autoRedefine/>
    <w:qFormat/>
    <w:pPr>
      <w:spacing w:line="220" w:lineRule="atLeast"/>
      <w:ind w:left="1400" w:hanging="200"/>
    </w:pPr>
    <w:rPr>
      <w:b/>
    </w:rPr>
  </w:style>
  <w:style w:type="paragraph" w:styleId="Index8">
    <w:name w:val="index 8"/>
    <w:basedOn w:val="Normal"/>
    <w:next w:val="Normal"/>
    <w:autoRedefine/>
    <w:qFormat/>
    <w:pPr>
      <w:spacing w:line="220" w:lineRule="atLeast"/>
      <w:ind w:left="1600" w:hanging="200"/>
    </w:pPr>
    <w:rPr>
      <w:b/>
    </w:rPr>
  </w:style>
  <w:style w:type="paragraph" w:styleId="Index9">
    <w:name w:val="index 9"/>
    <w:basedOn w:val="Normal"/>
    <w:next w:val="Normal"/>
    <w:autoRedefine/>
    <w:qFormat/>
    <w:pPr>
      <w:spacing w:line="220" w:lineRule="atLeast"/>
      <w:ind w:left="1800" w:hanging="200"/>
    </w:pPr>
    <w:rPr>
      <w:b/>
    </w:rPr>
  </w:style>
  <w:style w:type="paragraph" w:styleId="IndexHeading">
    <w:name w:val="index heading"/>
    <w:basedOn w:val="Normal"/>
    <w:next w:val="Index1"/>
    <w:qFormat/>
    <w:pPr>
      <w:keepNext/>
      <w:spacing w:before="400" w:after="210"/>
      <w:jc w:val="center"/>
    </w:pPr>
  </w:style>
  <w:style w:type="paragraph" w:customStyle="1" w:styleId="Introduction">
    <w:name w:val="Introduction"/>
    <w:basedOn w:val="Normal"/>
    <w:next w:val="Normal"/>
    <w:qFormat/>
    <w:pPr>
      <w:keepNext/>
      <w:pageBreakBefore/>
      <w:tabs>
        <w:tab w:val="left" w:pos="400"/>
      </w:tabs>
      <w:suppressAutoHyphens/>
      <w:spacing w:before="960" w:after="310" w:line="310" w:lineRule="exact"/>
      <w:jc w:val="left"/>
    </w:pPr>
    <w:rPr>
      <w:b/>
      <w:sz w:val="28"/>
    </w:rPr>
  </w:style>
  <w:style w:type="character" w:styleId="LineNumber">
    <w:name w:val="line number"/>
    <w:rPr>
      <w:noProof w:val="0"/>
      <w:lang w:val="fr-FR"/>
    </w:rPr>
  </w:style>
  <w:style w:type="paragraph" w:styleId="List">
    <w:name w:val="List"/>
    <w:basedOn w:val="Normal"/>
    <w:qFormat/>
    <w:pPr>
      <w:ind w:left="283" w:hanging="283"/>
    </w:pPr>
  </w:style>
  <w:style w:type="paragraph" w:styleId="List2">
    <w:name w:val="List 2"/>
    <w:basedOn w:val="Normal"/>
    <w:qFormat/>
    <w:pPr>
      <w:ind w:left="566" w:hanging="283"/>
    </w:pPr>
  </w:style>
  <w:style w:type="paragraph" w:styleId="List3">
    <w:name w:val="List 3"/>
    <w:basedOn w:val="Normal"/>
    <w:qFormat/>
    <w:pPr>
      <w:ind w:left="849" w:hanging="283"/>
    </w:pPr>
  </w:style>
  <w:style w:type="paragraph" w:styleId="List4">
    <w:name w:val="List 4"/>
    <w:basedOn w:val="Normal"/>
    <w:qFormat/>
    <w:pPr>
      <w:ind w:left="1132" w:hanging="283"/>
    </w:pPr>
  </w:style>
  <w:style w:type="paragraph" w:styleId="List5">
    <w:name w:val="List 5"/>
    <w:basedOn w:val="Normal"/>
    <w:qFormat/>
    <w:pPr>
      <w:ind w:left="1415" w:hanging="283"/>
    </w:pPr>
  </w:style>
  <w:style w:type="paragraph" w:styleId="ListBullet">
    <w:name w:val="List Bullet"/>
    <w:basedOn w:val="Normal"/>
    <w:autoRedefine/>
    <w:qFormat/>
    <w:rsid w:val="000B377C"/>
    <w:pPr>
      <w:numPr>
        <w:numId w:val="2"/>
      </w:numPr>
    </w:pPr>
  </w:style>
  <w:style w:type="paragraph" w:styleId="ListBullet2">
    <w:name w:val="List Bullet 2"/>
    <w:basedOn w:val="Normal"/>
    <w:autoRedefine/>
    <w:qFormat/>
    <w:rsid w:val="00DC1021"/>
    <w:pPr>
      <w:numPr>
        <w:numId w:val="3"/>
      </w:numPr>
    </w:pPr>
  </w:style>
  <w:style w:type="paragraph" w:styleId="ListBullet3">
    <w:name w:val="List Bullet 3"/>
    <w:basedOn w:val="Normal"/>
    <w:autoRedefine/>
    <w:qFormat/>
    <w:rsid w:val="00DC1021"/>
    <w:pPr>
      <w:numPr>
        <w:numId w:val="4"/>
      </w:numPr>
    </w:pPr>
  </w:style>
  <w:style w:type="paragraph" w:styleId="ListBullet4">
    <w:name w:val="List Bullet 4"/>
    <w:basedOn w:val="Normal"/>
    <w:autoRedefine/>
    <w:qFormat/>
    <w:rsid w:val="00DC1021"/>
    <w:pPr>
      <w:numPr>
        <w:numId w:val="5"/>
      </w:numPr>
    </w:pPr>
  </w:style>
  <w:style w:type="paragraph" w:styleId="ListBullet5">
    <w:name w:val="List Bullet 5"/>
    <w:basedOn w:val="Normal"/>
    <w:autoRedefine/>
    <w:qFormat/>
    <w:rsid w:val="00DC1021"/>
    <w:pPr>
      <w:numPr>
        <w:numId w:val="6"/>
      </w:numPr>
    </w:pPr>
  </w:style>
  <w:style w:type="paragraph" w:styleId="ListContinue">
    <w:name w:val="List Continue"/>
    <w:basedOn w:val="Normal"/>
    <w:qFormat/>
    <w:rsid w:val="00DC1021"/>
    <w:pPr>
      <w:numPr>
        <w:numId w:val="7"/>
      </w:numPr>
      <w:tabs>
        <w:tab w:val="left" w:pos="400"/>
      </w:tabs>
    </w:pPr>
  </w:style>
  <w:style w:type="paragraph" w:styleId="ListContinue2">
    <w:name w:val="List Continue 2"/>
    <w:basedOn w:val="ListContinue"/>
    <w:qFormat/>
    <w:rsid w:val="00DC1021"/>
    <w:pPr>
      <w:numPr>
        <w:ilvl w:val="1"/>
        <w:numId w:val="8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qFormat/>
    <w:rsid w:val="00DC1021"/>
    <w:pPr>
      <w:numPr>
        <w:ilvl w:val="2"/>
        <w:numId w:val="9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qFormat/>
    <w:rsid w:val="00DC1021"/>
    <w:pPr>
      <w:numPr>
        <w:ilvl w:val="3"/>
        <w:numId w:val="10"/>
      </w:numPr>
      <w:tabs>
        <w:tab w:val="clear" w:pos="400"/>
        <w:tab w:val="left" w:pos="1600"/>
      </w:tabs>
    </w:pPr>
  </w:style>
  <w:style w:type="paragraph" w:styleId="ListContinue5">
    <w:name w:val="List Continue 5"/>
    <w:basedOn w:val="Normal"/>
    <w:qFormat/>
    <w:pPr>
      <w:spacing w:after="120"/>
      <w:ind w:left="1415"/>
    </w:pPr>
  </w:style>
  <w:style w:type="paragraph" w:styleId="ListNumber">
    <w:name w:val="List Number"/>
    <w:basedOn w:val="Normal"/>
    <w:qFormat/>
    <w:rsid w:val="00DC1021"/>
    <w:pPr>
      <w:numPr>
        <w:numId w:val="67"/>
      </w:numPr>
      <w:tabs>
        <w:tab w:val="left" w:pos="400"/>
      </w:tabs>
    </w:pPr>
  </w:style>
  <w:style w:type="paragraph" w:styleId="ListNumber2">
    <w:name w:val="List Number 2"/>
    <w:basedOn w:val="Normal"/>
    <w:qFormat/>
    <w:rsid w:val="00DC1021"/>
    <w:pPr>
      <w:numPr>
        <w:ilvl w:val="1"/>
        <w:numId w:val="67"/>
      </w:numPr>
      <w:tabs>
        <w:tab w:val="left" w:pos="800"/>
      </w:tabs>
    </w:pPr>
  </w:style>
  <w:style w:type="paragraph" w:styleId="ListNumber3">
    <w:name w:val="List Number 3"/>
    <w:basedOn w:val="Normal"/>
    <w:qFormat/>
    <w:rsid w:val="00DC1021"/>
    <w:pPr>
      <w:numPr>
        <w:ilvl w:val="2"/>
        <w:numId w:val="67"/>
      </w:numPr>
      <w:tabs>
        <w:tab w:val="left" w:pos="1200"/>
      </w:tabs>
    </w:pPr>
  </w:style>
  <w:style w:type="paragraph" w:styleId="ListNumber4">
    <w:name w:val="List Number 4"/>
    <w:basedOn w:val="Normal"/>
    <w:qFormat/>
    <w:rsid w:val="00DC1021"/>
    <w:pPr>
      <w:numPr>
        <w:ilvl w:val="3"/>
        <w:numId w:val="67"/>
      </w:numPr>
      <w:tabs>
        <w:tab w:val="left" w:pos="1600"/>
      </w:tabs>
    </w:pPr>
  </w:style>
  <w:style w:type="paragraph" w:styleId="ListNumber5">
    <w:name w:val="List Number 5"/>
    <w:basedOn w:val="Normal"/>
    <w:qFormat/>
    <w:rsid w:val="00DC1021"/>
    <w:pPr>
      <w:numPr>
        <w:numId w:val="15"/>
      </w:numPr>
    </w:pPr>
  </w:style>
  <w:style w:type="paragraph" w:styleId="MacroText">
    <w:name w:val="macro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customStyle="1" w:styleId="MSDNFR">
    <w:name w:val="MSDNFR"/>
    <w:basedOn w:val="Normal"/>
    <w:next w:val="Normal"/>
    <w:pPr>
      <w:spacing w:line="220" w:lineRule="atLeast"/>
    </w:pPr>
    <w:rPr>
      <w:color w:val="0000FF"/>
    </w:rPr>
  </w:style>
  <w:style w:type="paragraph" w:customStyle="1" w:styleId="na2">
    <w:name w:val="na2"/>
    <w:basedOn w:val="a2"/>
    <w:next w:val="Normal"/>
    <w:rsid w:val="00DC1021"/>
    <w:pPr>
      <w:numPr>
        <w:numId w:val="18"/>
      </w:numPr>
    </w:pPr>
  </w:style>
  <w:style w:type="paragraph" w:customStyle="1" w:styleId="na3">
    <w:name w:val="na3"/>
    <w:basedOn w:val="a3"/>
    <w:next w:val="Normal"/>
    <w:rsid w:val="00DC1021"/>
    <w:pPr>
      <w:numPr>
        <w:numId w:val="18"/>
      </w:numPr>
      <w:ind w:left="0"/>
    </w:pPr>
  </w:style>
  <w:style w:type="paragraph" w:customStyle="1" w:styleId="na4">
    <w:name w:val="na4"/>
    <w:basedOn w:val="a4"/>
    <w:next w:val="Normal"/>
    <w:rsid w:val="00DC1021"/>
    <w:pPr>
      <w:numPr>
        <w:numId w:val="18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DC1021"/>
    <w:pPr>
      <w:numPr>
        <w:numId w:val="18"/>
      </w:numPr>
    </w:pPr>
  </w:style>
  <w:style w:type="paragraph" w:customStyle="1" w:styleId="na6">
    <w:name w:val="na6"/>
    <w:basedOn w:val="a6"/>
    <w:next w:val="Normal"/>
    <w:rsid w:val="00DC1021"/>
    <w:pPr>
      <w:numPr>
        <w:numId w:val="18"/>
      </w:numPr>
    </w:pPr>
  </w:style>
  <w:style w:type="paragraph" w:styleId="NormalIndent">
    <w:name w:val="Normal Indent"/>
    <w:basedOn w:val="Normal"/>
    <w:qFormat/>
    <w:pPr>
      <w:ind w:left="708"/>
    </w:pPr>
  </w:style>
  <w:style w:type="paragraph" w:customStyle="1" w:styleId="Note">
    <w:name w:val="Note"/>
    <w:basedOn w:val="Normal"/>
    <w:next w:val="Normal"/>
    <w:qFormat/>
    <w:pPr>
      <w:tabs>
        <w:tab w:val="left" w:pos="960"/>
      </w:tabs>
      <w:spacing w:line="210" w:lineRule="atLeast"/>
    </w:pPr>
    <w:rPr>
      <w:sz w:val="18"/>
    </w:rPr>
  </w:style>
  <w:style w:type="paragraph" w:styleId="NoteHeading">
    <w:name w:val="Note Heading"/>
    <w:basedOn w:val="Normal"/>
    <w:next w:val="Normal"/>
    <w:qFormat/>
  </w:style>
  <w:style w:type="paragraph" w:customStyle="1" w:styleId="p2">
    <w:name w:val="p2"/>
    <w:basedOn w:val="Normal"/>
    <w:next w:val="Normal"/>
    <w:qFormat/>
    <w:pPr>
      <w:tabs>
        <w:tab w:val="left" w:pos="560"/>
      </w:tabs>
    </w:pPr>
  </w:style>
  <w:style w:type="paragraph" w:customStyle="1" w:styleId="p3">
    <w:name w:val="p3"/>
    <w:basedOn w:val="Normal"/>
    <w:next w:val="Normal"/>
    <w:qFormat/>
    <w:pPr>
      <w:tabs>
        <w:tab w:val="left" w:pos="720"/>
      </w:tabs>
    </w:pPr>
  </w:style>
  <w:style w:type="paragraph" w:customStyle="1" w:styleId="p4">
    <w:name w:val="p4"/>
    <w:basedOn w:val="Normal"/>
    <w:next w:val="Normal"/>
    <w:qFormat/>
    <w:pPr>
      <w:tabs>
        <w:tab w:val="left" w:pos="1100"/>
      </w:tabs>
    </w:pPr>
  </w:style>
  <w:style w:type="paragraph" w:customStyle="1" w:styleId="p5">
    <w:name w:val="p5"/>
    <w:basedOn w:val="Normal"/>
    <w:next w:val="Normal"/>
    <w:qFormat/>
    <w:pPr>
      <w:tabs>
        <w:tab w:val="left" w:pos="1100"/>
      </w:tabs>
    </w:pPr>
  </w:style>
  <w:style w:type="paragraph" w:customStyle="1" w:styleId="p6">
    <w:name w:val="p6"/>
    <w:basedOn w:val="Normal"/>
    <w:next w:val="Normal"/>
    <w:qFormat/>
    <w:pPr>
      <w:tabs>
        <w:tab w:val="left" w:pos="1440"/>
      </w:tabs>
    </w:pPr>
  </w:style>
  <w:style w:type="character" w:styleId="PageNumber">
    <w:name w:val="page number"/>
    <w:rPr>
      <w:noProof w:val="0"/>
      <w:lang w:val="fr-FR"/>
    </w:rPr>
  </w:style>
  <w:style w:type="paragraph" w:styleId="PlainText">
    <w:name w:val="Plain Text"/>
    <w:basedOn w:val="Normal"/>
    <w:qFormat/>
    <w:rPr>
      <w:rFonts w:ascii="Courier New" w:hAnsi="Courier New"/>
    </w:rPr>
  </w:style>
  <w:style w:type="paragraph" w:customStyle="1" w:styleId="RefNorm">
    <w:name w:val="RefNorm"/>
    <w:basedOn w:val="Normal"/>
    <w:next w:val="Normal"/>
    <w:qFormat/>
  </w:style>
  <w:style w:type="paragraph" w:styleId="Salutation">
    <w:name w:val="Salutation"/>
    <w:basedOn w:val="Normal"/>
    <w:next w:val="Normal"/>
    <w:qFormat/>
  </w:style>
  <w:style w:type="paragraph" w:styleId="Signature">
    <w:name w:val="Signature"/>
    <w:basedOn w:val="Normal"/>
    <w:qFormat/>
    <w:pPr>
      <w:ind w:left="4252"/>
    </w:pPr>
  </w:style>
  <w:style w:type="paragraph" w:customStyle="1" w:styleId="Special">
    <w:name w:val="Special"/>
    <w:basedOn w:val="Normal"/>
    <w:next w:val="Normal"/>
    <w:qFormat/>
  </w:style>
  <w:style w:type="character" w:styleId="Strong">
    <w:name w:val="Strong"/>
    <w:qFormat/>
    <w:rsid w:val="00AF51B1"/>
    <w:rPr>
      <w:b/>
      <w:noProof w:val="0"/>
      <w:lang w:val="fr-FR"/>
    </w:rPr>
  </w:style>
  <w:style w:type="paragraph" w:styleId="Subtitle">
    <w:name w:val="Subtitle"/>
    <w:basedOn w:val="Normal"/>
    <w:qFormat/>
    <w:rsid w:val="00AF51B1"/>
    <w:pPr>
      <w:spacing w:after="60"/>
      <w:jc w:val="center"/>
      <w:outlineLvl w:val="1"/>
    </w:pPr>
  </w:style>
  <w:style w:type="paragraph" w:customStyle="1" w:styleId="Tablefootnote">
    <w:name w:val="Table footnote"/>
    <w:basedOn w:val="Normal"/>
    <w:qFormat/>
    <w:pPr>
      <w:tabs>
        <w:tab w:val="left" w:pos="340"/>
      </w:tabs>
      <w:spacing w:before="60" w:after="60" w:line="190" w:lineRule="atLeast"/>
    </w:pPr>
    <w:rPr>
      <w:sz w:val="16"/>
    </w:rPr>
  </w:style>
  <w:style w:type="paragraph" w:styleId="TableofAuthorities">
    <w:name w:val="table of authorities"/>
    <w:basedOn w:val="Normal"/>
    <w:next w:val="Normal"/>
    <w:qFormat/>
    <w:pPr>
      <w:ind w:left="200" w:hanging="200"/>
    </w:pPr>
  </w:style>
  <w:style w:type="paragraph" w:styleId="TableofFigures">
    <w:name w:val="table of figures"/>
    <w:basedOn w:val="Normal"/>
    <w:next w:val="Normal"/>
    <w:qFormat/>
    <w:pPr>
      <w:ind w:left="400" w:hanging="400"/>
    </w:pPr>
  </w:style>
  <w:style w:type="paragraph" w:customStyle="1" w:styleId="Tabletitle">
    <w:name w:val="Table title"/>
    <w:basedOn w:val="Normal"/>
    <w:next w:val="Normal"/>
    <w:qFormat/>
    <w:pPr>
      <w:keepNext/>
      <w:suppressAutoHyphens/>
      <w:spacing w:before="120" w:after="120" w:line="230" w:lineRule="exact"/>
      <w:jc w:val="center"/>
    </w:pPr>
    <w:rPr>
      <w:b/>
    </w:rPr>
  </w:style>
  <w:style w:type="character" w:customStyle="1" w:styleId="TableFootNoteXref">
    <w:name w:val="TableFootNoteXref"/>
    <w:rPr>
      <w:noProof/>
      <w:position w:val="6"/>
      <w:sz w:val="14"/>
      <w:lang w:val="fr-FR"/>
    </w:rPr>
  </w:style>
  <w:style w:type="paragraph" w:customStyle="1" w:styleId="Terms">
    <w:name w:val="Term(s)"/>
    <w:basedOn w:val="Normal"/>
    <w:next w:val="Definition"/>
    <w:qFormat/>
    <w:pPr>
      <w:keepNext/>
      <w:suppressAutoHyphens/>
      <w:spacing w:after="0"/>
      <w:jc w:val="left"/>
    </w:pPr>
    <w:rPr>
      <w:b/>
    </w:rPr>
  </w:style>
  <w:style w:type="paragraph" w:customStyle="1" w:styleId="TermNum">
    <w:name w:val="TermNum"/>
    <w:basedOn w:val="Normal"/>
    <w:next w:val="Terms"/>
    <w:qFormat/>
    <w:pPr>
      <w:keepNext/>
      <w:numPr>
        <w:ilvl w:val="1"/>
        <w:numId w:val="25"/>
      </w:numPr>
      <w:spacing w:after="0"/>
    </w:pPr>
    <w:rPr>
      <w:b/>
    </w:rPr>
  </w:style>
  <w:style w:type="paragraph" w:styleId="Title">
    <w:name w:val="Title"/>
    <w:basedOn w:val="Normal"/>
    <w:qFormat/>
    <w:rsid w:val="00AF51B1"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TOAHeading">
    <w:name w:val="toa heading"/>
    <w:basedOn w:val="Normal"/>
    <w:next w:val="Normal"/>
    <w:qFormat/>
    <w:pPr>
      <w:spacing w:before="120"/>
    </w:pPr>
    <w:rPr>
      <w:b/>
    </w:rPr>
  </w:style>
  <w:style w:type="paragraph" w:styleId="TOC1">
    <w:name w:val="toc 1"/>
    <w:basedOn w:val="Normal"/>
    <w:next w:val="Normal"/>
    <w:uiPriority w:val="39"/>
    <w:qFormat/>
    <w:pPr>
      <w:tabs>
        <w:tab w:val="left" w:pos="720"/>
        <w:tab w:val="right" w:leader="dot" w:pos="9752"/>
      </w:tabs>
      <w:suppressAutoHyphens/>
      <w:spacing w:before="120" w:after="0"/>
      <w:ind w:left="720" w:right="500" w:hanging="720"/>
      <w:jc w:val="left"/>
    </w:pPr>
    <w:rPr>
      <w:b/>
    </w:rPr>
  </w:style>
  <w:style w:type="paragraph" w:styleId="TOC2">
    <w:name w:val="toc 2"/>
    <w:basedOn w:val="TOC1"/>
    <w:next w:val="Normal"/>
    <w:uiPriority w:val="39"/>
    <w:qFormat/>
    <w:pPr>
      <w:spacing w:before="0"/>
    </w:pPr>
  </w:style>
  <w:style w:type="paragraph" w:styleId="TOC3">
    <w:name w:val="toc 3"/>
    <w:basedOn w:val="TOC2"/>
    <w:next w:val="Normal"/>
    <w:uiPriority w:val="39"/>
    <w:qFormat/>
  </w:style>
  <w:style w:type="paragraph" w:styleId="TOC4">
    <w:name w:val="toc 4"/>
    <w:basedOn w:val="TOC2"/>
    <w:next w:val="Normal"/>
    <w:uiPriority w:val="39"/>
    <w:qFormat/>
    <w:pPr>
      <w:tabs>
        <w:tab w:val="clear" w:pos="720"/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qFormat/>
  </w:style>
  <w:style w:type="paragraph" w:styleId="TOC6">
    <w:name w:val="toc 6"/>
    <w:basedOn w:val="TOC4"/>
    <w:next w:val="Normal"/>
    <w:qFormat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qFormat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qFormat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qFormat/>
    <w:pPr>
      <w:tabs>
        <w:tab w:val="clear" w:pos="720"/>
      </w:tabs>
      <w:ind w:left="0" w:firstLine="0"/>
    </w:pPr>
  </w:style>
  <w:style w:type="paragraph" w:customStyle="1" w:styleId="zzBiblio">
    <w:name w:val="zzBiblio"/>
    <w:basedOn w:val="Normal"/>
    <w:next w:val="Bibliography1"/>
    <w:qFormat/>
    <w:pPr>
      <w:pageBreakBefore/>
      <w:spacing w:after="760" w:line="310" w:lineRule="exact"/>
      <w:jc w:val="center"/>
    </w:pPr>
    <w:rPr>
      <w:b/>
      <w:sz w:val="28"/>
    </w:rPr>
  </w:style>
  <w:style w:type="paragraph" w:customStyle="1" w:styleId="zzContents">
    <w:name w:val="zzContents"/>
    <w:basedOn w:val="Introduction"/>
    <w:next w:val="TOC1"/>
    <w:qFormat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qFormat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  <w:rPr>
      <w:color w:val="0000FF"/>
    </w:rPr>
  </w:style>
  <w:style w:type="paragraph" w:customStyle="1" w:styleId="zzCover">
    <w:name w:val="zzCover"/>
    <w:basedOn w:val="Normal"/>
    <w:qFormat/>
    <w:pPr>
      <w:spacing w:after="220"/>
      <w:jc w:val="right"/>
    </w:pPr>
    <w:rPr>
      <w:b/>
      <w:color w:val="000000"/>
    </w:rPr>
  </w:style>
  <w:style w:type="paragraph" w:customStyle="1" w:styleId="zzForeword">
    <w:name w:val="zzForeword"/>
    <w:basedOn w:val="Introduction"/>
    <w:next w:val="Normal"/>
    <w:qFormat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qFormat/>
    <w:rPr>
      <w:color w:val="008000"/>
    </w:rPr>
  </w:style>
  <w:style w:type="paragraph" w:customStyle="1" w:styleId="zzIndex">
    <w:name w:val="zzIndex"/>
    <w:basedOn w:val="zzBiblio"/>
    <w:next w:val="IndexHeading"/>
  </w:style>
  <w:style w:type="paragraph" w:customStyle="1" w:styleId="zzLc5">
    <w:name w:val="zzLc5"/>
    <w:basedOn w:val="Normal"/>
    <w:next w:val="Normal"/>
    <w:qFormat/>
    <w:pPr>
      <w:jc w:val="left"/>
    </w:pPr>
  </w:style>
  <w:style w:type="paragraph" w:customStyle="1" w:styleId="zzLc6">
    <w:name w:val="zzLc6"/>
    <w:basedOn w:val="Normal"/>
    <w:next w:val="Normal"/>
    <w:qFormat/>
    <w:pPr>
      <w:jc w:val="left"/>
    </w:pPr>
  </w:style>
  <w:style w:type="paragraph" w:customStyle="1" w:styleId="zzLn5">
    <w:name w:val="zzLn5"/>
    <w:basedOn w:val="Normal"/>
    <w:next w:val="Normal"/>
    <w:qFormat/>
    <w:pPr>
      <w:jc w:val="left"/>
    </w:pPr>
  </w:style>
  <w:style w:type="paragraph" w:customStyle="1" w:styleId="zzLn6">
    <w:name w:val="zzLn6"/>
    <w:basedOn w:val="Normal"/>
    <w:next w:val="Normal"/>
    <w:qFormat/>
    <w:pPr>
      <w:jc w:val="left"/>
    </w:pPr>
  </w:style>
  <w:style w:type="paragraph" w:customStyle="1" w:styleId="zzSTDTitle">
    <w:name w:val="zzSTDTitle"/>
    <w:basedOn w:val="Normal"/>
    <w:next w:val="Normal"/>
    <w:qFormat/>
    <w:pPr>
      <w:suppressAutoHyphens/>
      <w:spacing w:before="400" w:after="760" w:line="350" w:lineRule="exact"/>
      <w:jc w:val="left"/>
    </w:pPr>
    <w:rPr>
      <w:b/>
      <w:color w:val="0000FF"/>
      <w:sz w:val="32"/>
    </w:rPr>
  </w:style>
  <w:style w:type="paragraph" w:customStyle="1" w:styleId="paragraph">
    <w:name w:val="paragraph"/>
    <w:basedOn w:val="Normal"/>
    <w:rsid w:val="002319C4"/>
    <w:pPr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" w:eastAsia="Times New Roman" w:hAnsi="Times"/>
      <w:lang w:eastAsia="en-US"/>
    </w:rPr>
  </w:style>
  <w:style w:type="paragraph" w:customStyle="1" w:styleId="Tabletext10">
    <w:name w:val="Table text (10)"/>
    <w:basedOn w:val="Normal"/>
    <w:qFormat/>
    <w:pPr>
      <w:spacing w:before="60" w:after="60"/>
    </w:pPr>
  </w:style>
  <w:style w:type="paragraph" w:customStyle="1" w:styleId="Tabletext9">
    <w:name w:val="Table text (9)"/>
    <w:basedOn w:val="Normal"/>
    <w:qFormat/>
    <w:pPr>
      <w:spacing w:before="60" w:after="60" w:line="210" w:lineRule="atLeast"/>
    </w:pPr>
    <w:rPr>
      <w:sz w:val="18"/>
    </w:rPr>
  </w:style>
  <w:style w:type="paragraph" w:customStyle="1" w:styleId="Tabletext8">
    <w:name w:val="Table text (8)"/>
    <w:basedOn w:val="Normal"/>
    <w:qFormat/>
    <w:pPr>
      <w:spacing w:before="60" w:after="60" w:line="190" w:lineRule="atLeast"/>
    </w:pPr>
    <w:rPr>
      <w:sz w:val="16"/>
    </w:rPr>
  </w:style>
  <w:style w:type="paragraph" w:customStyle="1" w:styleId="Tabletext7">
    <w:name w:val="Table text (7)"/>
    <w:basedOn w:val="Normal"/>
    <w:qFormat/>
    <w:pPr>
      <w:spacing w:before="60" w:after="60" w:line="170" w:lineRule="atLeast"/>
    </w:pPr>
    <w:rPr>
      <w:sz w:val="14"/>
    </w:rPr>
  </w:style>
  <w:style w:type="paragraph" w:customStyle="1" w:styleId="definition0">
    <w:name w:val="definition"/>
    <w:basedOn w:val="Normal"/>
    <w:rsid w:val="002319C4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" w:eastAsia="Times New Roman" w:hAnsi="Times"/>
      <w:lang w:eastAsia="en-US"/>
    </w:rPr>
  </w:style>
  <w:style w:type="paragraph" w:customStyle="1" w:styleId="listitem">
    <w:name w:val="list item"/>
    <w:basedOn w:val="Normal"/>
    <w:rsid w:val="002319C4"/>
    <w:pPr>
      <w:widowControl w:val="0"/>
      <w:overflowPunct w:val="0"/>
      <w:autoSpaceDE w:val="0"/>
      <w:autoSpaceDN w:val="0"/>
      <w:adjustRightInd w:val="0"/>
      <w:spacing w:after="0" w:line="240" w:lineRule="auto"/>
      <w:ind w:left="540" w:hanging="540"/>
      <w:textAlignment w:val="baseline"/>
    </w:pPr>
    <w:rPr>
      <w:rFonts w:ascii="Times" w:eastAsia="Times New Roman" w:hAnsi="Times"/>
      <w:lang w:eastAsia="en-US"/>
    </w:rPr>
  </w:style>
  <w:style w:type="paragraph" w:customStyle="1" w:styleId="computercode">
    <w:name w:val="computer code"/>
    <w:basedOn w:val="Normal"/>
    <w:qFormat/>
    <w:rsid w:val="00961BB9"/>
    <w:pPr>
      <w:spacing w:after="0" w:line="240" w:lineRule="auto"/>
    </w:pPr>
    <w:rPr>
      <w:rFonts w:ascii="Courier" w:eastAsia="Times New Roman" w:hAnsi="Courier"/>
      <w:lang w:eastAsia="en-US"/>
    </w:rPr>
  </w:style>
  <w:style w:type="paragraph" w:customStyle="1" w:styleId="ISOChange">
    <w:name w:val="ISO_Change"/>
    <w:basedOn w:val="Normal"/>
    <w:rsid w:val="007F3F96"/>
    <w:pPr>
      <w:spacing w:before="210" w:after="0" w:line="210" w:lineRule="exact"/>
      <w:jc w:val="left"/>
    </w:pPr>
    <w:rPr>
      <w:sz w:val="18"/>
      <w:lang w:eastAsia="en-US"/>
    </w:rPr>
  </w:style>
  <w:style w:type="character" w:customStyle="1" w:styleId="E-mailSignatureChar">
    <w:name w:val="E-mail Signature Char"/>
    <w:link w:val="E-mailSignature"/>
    <w:semiHidden/>
    <w:rsid w:val="00A81BB9"/>
    <w:rPr>
      <w:rFonts w:ascii="Arial" w:eastAsia="Times New Roman" w:hAnsi="Arial"/>
      <w:lang w:val="en-GB"/>
    </w:rPr>
  </w:style>
  <w:style w:type="paragraph" w:styleId="E-mailSignature">
    <w:name w:val="E-mail Signature"/>
    <w:basedOn w:val="Normal"/>
    <w:link w:val="E-mailSignatureChar"/>
    <w:semiHidden/>
    <w:rsid w:val="00A81BB9"/>
    <w:rPr>
      <w:rFonts w:eastAsia="Times New Roman"/>
      <w:lang w:eastAsia="en-US"/>
    </w:rPr>
  </w:style>
  <w:style w:type="character" w:customStyle="1" w:styleId="HTMLAddressChar">
    <w:name w:val="HTML Address Char"/>
    <w:link w:val="HTMLAddress"/>
    <w:semiHidden/>
    <w:rsid w:val="00A81BB9"/>
    <w:rPr>
      <w:rFonts w:ascii="Arial" w:eastAsia="Times New Roman" w:hAnsi="Arial"/>
      <w:i/>
      <w:iCs/>
      <w:lang w:val="en-GB"/>
    </w:rPr>
  </w:style>
  <w:style w:type="paragraph" w:styleId="HTMLAddress">
    <w:name w:val="HTML Address"/>
    <w:basedOn w:val="Normal"/>
    <w:link w:val="HTMLAddressChar"/>
    <w:semiHidden/>
    <w:rsid w:val="00A81BB9"/>
    <w:rPr>
      <w:rFonts w:eastAsia="Times New Roman"/>
      <w:i/>
      <w:iCs/>
      <w:lang w:eastAsia="en-US"/>
    </w:rPr>
  </w:style>
  <w:style w:type="character" w:styleId="HTMLKeyboard">
    <w:name w:val="HTML Keyboard"/>
    <w:semiHidden/>
    <w:rsid w:val="00A81BB9"/>
    <w:rPr>
      <w:rFonts w:ascii="Courier New" w:hAnsi="Courier New"/>
      <w:sz w:val="20"/>
      <w:szCs w:val="20"/>
      <w:lang w:val="en-GB"/>
    </w:rPr>
  </w:style>
  <w:style w:type="character" w:customStyle="1" w:styleId="HTMLPreformattedChar">
    <w:name w:val="HTML Preformatted Char"/>
    <w:link w:val="HTMLPreformatted"/>
    <w:semiHidden/>
    <w:rsid w:val="00A81BB9"/>
    <w:rPr>
      <w:rFonts w:ascii="Courier New" w:eastAsia="Times New Roman" w:hAnsi="Courier New" w:cs="Courier New"/>
      <w:lang w:val="en-GB"/>
    </w:rPr>
  </w:style>
  <w:style w:type="paragraph" w:styleId="HTMLPreformatted">
    <w:name w:val="HTML Preformatted"/>
    <w:basedOn w:val="Normal"/>
    <w:link w:val="HTMLPreformattedChar"/>
    <w:semiHidden/>
    <w:rsid w:val="00A81BB9"/>
    <w:rPr>
      <w:rFonts w:ascii="Courier New" w:eastAsia="Times New Roman" w:hAnsi="Courier New" w:cs="Courier New"/>
      <w:lang w:eastAsia="en-US"/>
    </w:rPr>
  </w:style>
  <w:style w:type="character" w:customStyle="1" w:styleId="zzNormalFont">
    <w:name w:val="zzNormalFont"/>
    <w:rsid w:val="00A81BB9"/>
    <w:rPr>
      <w:noProof w:val="0"/>
      <w:sz w:val="20"/>
      <w:lang w:val="en-GB"/>
    </w:rPr>
  </w:style>
  <w:style w:type="paragraph" w:customStyle="1" w:styleId="note0">
    <w:name w:val="note"/>
    <w:basedOn w:val="Normal"/>
    <w:next w:val="Normal"/>
    <w:rsid w:val="00A81BB9"/>
    <w:pPr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" w:eastAsia="Times New Roman" w:hAnsi="Times"/>
      <w:sz w:val="18"/>
      <w:lang w:eastAsia="en-US"/>
    </w:rPr>
  </w:style>
  <w:style w:type="paragraph" w:customStyle="1" w:styleId="ListParagraph1">
    <w:name w:val="List Paragraph1"/>
    <w:basedOn w:val="Normal"/>
    <w:next w:val="Normal"/>
    <w:rsid w:val="00A81BB9"/>
    <w:pPr>
      <w:overflowPunct w:val="0"/>
      <w:autoSpaceDE w:val="0"/>
      <w:autoSpaceDN w:val="0"/>
      <w:adjustRightInd w:val="0"/>
      <w:spacing w:before="200" w:after="0" w:line="240" w:lineRule="auto"/>
      <w:ind w:left="540"/>
      <w:textAlignment w:val="baseline"/>
    </w:pPr>
    <w:rPr>
      <w:rFonts w:ascii="Times" w:eastAsia="Times New Roman" w:hAnsi="Times"/>
      <w:lang w:eastAsia="en-US"/>
    </w:rPr>
  </w:style>
  <w:style w:type="paragraph" w:customStyle="1" w:styleId="1">
    <w:name w:val="ｽﾀｲﾙ1"/>
    <w:basedOn w:val="Normal"/>
    <w:rsid w:val="00DC1021"/>
    <w:pPr>
      <w:widowControl w:val="0"/>
      <w:numPr>
        <w:numId w:val="19"/>
      </w:numPr>
      <w:spacing w:after="0" w:line="240" w:lineRule="auto"/>
    </w:pPr>
    <w:rPr>
      <w:rFonts w:ascii="Century" w:hAnsi="Century"/>
      <w:kern w:val="2"/>
    </w:rPr>
  </w:style>
  <w:style w:type="paragraph" w:customStyle="1" w:styleId="indentedlist">
    <w:name w:val="indented list"/>
    <w:basedOn w:val="Normal"/>
    <w:rsid w:val="00A81BB9"/>
    <w:pPr>
      <w:overflowPunct w:val="0"/>
      <w:autoSpaceDE w:val="0"/>
      <w:autoSpaceDN w:val="0"/>
      <w:adjustRightInd w:val="0"/>
      <w:spacing w:after="0" w:line="240" w:lineRule="auto"/>
      <w:ind w:left="900" w:hanging="900"/>
      <w:textAlignment w:val="baseline"/>
    </w:pPr>
    <w:rPr>
      <w:rFonts w:ascii="Times" w:eastAsia="Times New Roman" w:hAnsi="Times"/>
      <w:lang w:eastAsia="en-US"/>
    </w:rPr>
  </w:style>
  <w:style w:type="paragraph" w:customStyle="1" w:styleId="HTMLBody">
    <w:name w:val="HTML Body"/>
    <w:rsid w:val="00A81BB9"/>
    <w:pPr>
      <w:autoSpaceDE w:val="0"/>
      <w:autoSpaceDN w:val="0"/>
      <w:adjustRightInd w:val="0"/>
    </w:pPr>
    <w:rPr>
      <w:rFonts w:ascii="Arial" w:eastAsia="Times New Roman" w:hAnsi="Arial"/>
      <w:lang w:val="en-GB"/>
    </w:rPr>
  </w:style>
  <w:style w:type="paragraph" w:customStyle="1" w:styleId="enumlev1">
    <w:name w:val="enumlev1"/>
    <w:basedOn w:val="Normal"/>
    <w:qFormat/>
    <w:rsid w:val="00A81BB9"/>
    <w:pPr>
      <w:tabs>
        <w:tab w:val="left" w:pos="794"/>
        <w:tab w:val="left" w:pos="1191"/>
        <w:tab w:val="left" w:pos="1587"/>
        <w:tab w:val="left" w:pos="1984"/>
      </w:tabs>
      <w:spacing w:before="86" w:after="0" w:line="240" w:lineRule="auto"/>
      <w:ind w:left="1191" w:hanging="397"/>
    </w:pPr>
    <w:rPr>
      <w:rFonts w:ascii="Times New Roman" w:eastAsia="Times New Roman" w:hAnsi="Times New Roman"/>
      <w:lang w:eastAsia="en-US"/>
    </w:rPr>
  </w:style>
  <w:style w:type="paragraph" w:customStyle="1" w:styleId="ASN1">
    <w:name w:val="ASN.1"/>
    <w:basedOn w:val="BodyText"/>
    <w:next w:val="ASN1Continue"/>
    <w:qFormat/>
    <w:rsid w:val="00A81BB9"/>
    <w:pPr>
      <w:keepNext/>
      <w:tabs>
        <w:tab w:val="left" w:pos="1400"/>
        <w:tab w:val="left" w:pos="2007"/>
        <w:tab w:val="left" w:pos="2614"/>
        <w:tab w:val="left" w:pos="3220"/>
        <w:tab w:val="left" w:pos="3827"/>
        <w:tab w:val="left" w:pos="4433"/>
        <w:tab w:val="left" w:pos="5040"/>
        <w:tab w:val="left" w:pos="5647"/>
      </w:tabs>
      <w:suppressAutoHyphens/>
      <w:spacing w:before="136" w:after="0" w:line="240" w:lineRule="auto"/>
      <w:ind w:left="794"/>
      <w:jc w:val="left"/>
    </w:pPr>
    <w:rPr>
      <w:rFonts w:ascii="Courier New" w:eastAsia="Times New Roman" w:hAnsi="Courier New"/>
      <w:b/>
      <w:noProof/>
      <w:spacing w:val="-2"/>
      <w:lang w:eastAsia="en-US"/>
    </w:rPr>
  </w:style>
  <w:style w:type="paragraph" w:customStyle="1" w:styleId="ASN1Continue">
    <w:name w:val="ASN.1 Continue"/>
    <w:basedOn w:val="BodyText"/>
    <w:qFormat/>
    <w:rsid w:val="00A81BB9"/>
    <w:pPr>
      <w:tabs>
        <w:tab w:val="left" w:pos="1400"/>
        <w:tab w:val="left" w:pos="2007"/>
        <w:tab w:val="left" w:pos="2614"/>
        <w:tab w:val="left" w:pos="3220"/>
        <w:tab w:val="left" w:pos="3827"/>
        <w:tab w:val="left" w:pos="4433"/>
        <w:tab w:val="left" w:pos="5040"/>
        <w:tab w:val="left" w:pos="5647"/>
      </w:tabs>
      <w:suppressAutoHyphens/>
      <w:spacing w:before="0" w:after="0" w:line="240" w:lineRule="auto"/>
      <w:ind w:left="1400"/>
      <w:jc w:val="left"/>
    </w:pPr>
    <w:rPr>
      <w:rFonts w:ascii="Courier New" w:eastAsia="Times New Roman" w:hAnsi="Courier New"/>
      <w:b/>
      <w:noProof/>
      <w:spacing w:val="-2"/>
      <w:lang w:eastAsia="en-US"/>
    </w:rPr>
  </w:style>
  <w:style w:type="character" w:styleId="HTMLAcronym">
    <w:name w:val="HTML Acronym"/>
    <w:semiHidden/>
    <w:rsid w:val="00151C1D"/>
    <w:rPr>
      <w:lang w:val="en-GB"/>
    </w:rPr>
  </w:style>
  <w:style w:type="character" w:styleId="HTMLCite">
    <w:name w:val="HTML Cite"/>
    <w:semiHidden/>
    <w:rsid w:val="00151C1D"/>
    <w:rPr>
      <w:i/>
      <w:iCs/>
      <w:lang w:val="en-GB"/>
    </w:rPr>
  </w:style>
  <w:style w:type="character" w:styleId="HTMLCode">
    <w:name w:val="HTML Code"/>
    <w:semiHidden/>
    <w:rsid w:val="00151C1D"/>
    <w:rPr>
      <w:rFonts w:ascii="Courier New" w:hAnsi="Courier New"/>
      <w:sz w:val="20"/>
      <w:szCs w:val="20"/>
      <w:lang w:val="en-GB"/>
    </w:rPr>
  </w:style>
  <w:style w:type="character" w:styleId="HTMLDefinition">
    <w:name w:val="HTML Definition"/>
    <w:semiHidden/>
    <w:rsid w:val="00151C1D"/>
    <w:rPr>
      <w:i/>
      <w:iCs/>
      <w:lang w:val="en-GB"/>
    </w:rPr>
  </w:style>
  <w:style w:type="character" w:styleId="HTMLSample">
    <w:name w:val="HTML Sample"/>
    <w:semiHidden/>
    <w:rsid w:val="00151C1D"/>
    <w:rPr>
      <w:rFonts w:ascii="Courier New" w:hAnsi="Courier New"/>
      <w:lang w:val="en-GB"/>
    </w:rPr>
  </w:style>
  <w:style w:type="character" w:styleId="HTMLTypewriter">
    <w:name w:val="HTML Typewriter"/>
    <w:semiHidden/>
    <w:rsid w:val="00151C1D"/>
    <w:rPr>
      <w:rFonts w:ascii="Courier New" w:hAnsi="Courier New"/>
      <w:sz w:val="20"/>
      <w:szCs w:val="20"/>
      <w:lang w:val="en-GB"/>
    </w:rPr>
  </w:style>
  <w:style w:type="character" w:styleId="HTMLVariable">
    <w:name w:val="HTML Variable"/>
    <w:semiHidden/>
    <w:rsid w:val="00151C1D"/>
    <w:rPr>
      <w:i/>
      <w:iCs/>
      <w:lang w:val="en-GB"/>
    </w:rPr>
  </w:style>
  <w:style w:type="paragraph" w:styleId="NormalWeb">
    <w:name w:val="Normal (Web)"/>
    <w:basedOn w:val="Normal"/>
    <w:uiPriority w:val="99"/>
    <w:semiHidden/>
    <w:rsid w:val="00151C1D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B87"/>
    <w:rPr>
      <w:b/>
      <w:bCs/>
    </w:rPr>
  </w:style>
  <w:style w:type="character" w:customStyle="1" w:styleId="CommentTextChar">
    <w:name w:val="Comment Text Char"/>
    <w:basedOn w:val="DefaultParagraphFont"/>
    <w:link w:val="CommentText"/>
    <w:rsid w:val="00AF0B87"/>
    <w:rPr>
      <w:rFonts w:ascii="Arial" w:hAnsi="Arial"/>
      <w:lang w:val="de-DE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B87"/>
    <w:rPr>
      <w:rFonts w:ascii="Arial" w:hAnsi="Arial"/>
      <w:b/>
      <w:bCs/>
      <w:lang w:val="de-DE" w:eastAsia="ja-JP"/>
    </w:rPr>
  </w:style>
  <w:style w:type="paragraph" w:styleId="Revision">
    <w:name w:val="Revision"/>
    <w:hidden/>
    <w:uiPriority w:val="99"/>
    <w:rsid w:val="00AF0B87"/>
    <w:rPr>
      <w:rFonts w:ascii="Arial" w:hAnsi="Arial"/>
      <w:lang w:val="de-DE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B8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B87"/>
    <w:rPr>
      <w:rFonts w:ascii="Lucida Grande" w:hAnsi="Lucida Grande" w:cs="Lucida Grande"/>
      <w:sz w:val="18"/>
      <w:szCs w:val="18"/>
      <w:lang w:val="de-DE" w:eastAsia="ja-JP"/>
    </w:rPr>
  </w:style>
  <w:style w:type="paragraph" w:styleId="ListParagraph">
    <w:name w:val="List Paragraph"/>
    <w:basedOn w:val="Normal"/>
    <w:uiPriority w:val="99"/>
    <w:rsid w:val="00F004FB"/>
    <w:pPr>
      <w:ind w:left="720"/>
      <w:contextualSpacing/>
    </w:pPr>
  </w:style>
  <w:style w:type="table" w:styleId="TableGrid">
    <w:name w:val="Table Grid"/>
    <w:basedOn w:val="TableNormal"/>
    <w:uiPriority w:val="99"/>
    <w:rsid w:val="00926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Llevel2">
    <w:name w:val="JLlevel2"/>
    <w:basedOn w:val="Normal"/>
    <w:next w:val="Normal"/>
    <w:qFormat/>
    <w:rsid w:val="00040C41"/>
    <w:pPr>
      <w:keepNext/>
      <w:keepLine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94"/>
        <w:tab w:val="left" w:pos="1191"/>
        <w:tab w:val="left" w:pos="1588"/>
        <w:tab w:val="left" w:pos="1985"/>
        <w:tab w:val="right" w:pos="8504"/>
      </w:tabs>
      <w:spacing w:before="313" w:after="0" w:line="240" w:lineRule="auto"/>
      <w:ind w:left="794" w:hanging="794"/>
      <w:outlineLvl w:val="1"/>
    </w:pPr>
    <w:rPr>
      <w:rFonts w:ascii="Times New Roman" w:eastAsia="Times New Roman" w:hAnsi="Times New Roman" w:cs="CG Times"/>
      <w:b/>
      <w:lang w:eastAsia="en-US"/>
    </w:rPr>
  </w:style>
  <w:style w:type="paragraph" w:customStyle="1" w:styleId="Bibliography2">
    <w:name w:val="Bibliography2"/>
    <w:basedOn w:val="Normal"/>
    <w:qFormat/>
    <w:rsid w:val="00174A69"/>
    <w:pPr>
      <w:numPr>
        <w:numId w:val="27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660"/>
      </w:tabs>
      <w:ind w:left="660"/>
    </w:pPr>
    <w:rPr>
      <w:rFonts w:eastAsia="Arial" w:cs="Arial"/>
      <w:lang w:val="en-ZA" w:eastAsia="en-ZA" w:bidi="en-ZA"/>
    </w:rPr>
  </w:style>
  <w:style w:type="paragraph" w:customStyle="1" w:styleId="Annex1a2">
    <w:name w:val="Annex 1 (a2)"/>
    <w:basedOn w:val="JLlevel2"/>
    <w:next w:val="Normal"/>
    <w:qFormat/>
    <w:rsid w:val="00820B00"/>
    <w:pPr>
      <w:tabs>
        <w:tab w:val="left" w:pos="500"/>
        <w:tab w:val="num" w:pos="624"/>
        <w:tab w:val="left" w:pos="720"/>
      </w:tabs>
      <w:spacing w:before="270" w:after="60" w:line="270" w:lineRule="exact"/>
      <w:ind w:left="624" w:hanging="624"/>
      <w:jc w:val="left"/>
    </w:pPr>
    <w:rPr>
      <w:rFonts w:ascii="Arial" w:eastAsia="Arial" w:hAnsi="Arial" w:cs="Arial"/>
      <w:bCs/>
      <w:szCs w:val="22"/>
      <w:lang w:val="en-ZA" w:eastAsia="en-ZA" w:bidi="en-ZA"/>
    </w:rPr>
  </w:style>
  <w:style w:type="paragraph" w:customStyle="1" w:styleId="Annex2a3">
    <w:name w:val="Annex 2 (a3)"/>
    <w:basedOn w:val="Heading3"/>
    <w:next w:val="Normal"/>
    <w:qFormat/>
    <w:rsid w:val="00820B00"/>
    <w:pPr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lear" w:pos="660"/>
        <w:tab w:val="left" w:pos="400"/>
        <w:tab w:val="left" w:pos="560"/>
        <w:tab w:val="left" w:pos="640"/>
        <w:tab w:val="num" w:pos="850"/>
      </w:tabs>
      <w:spacing w:line="250" w:lineRule="exact"/>
      <w:ind w:left="850" w:hanging="850"/>
    </w:pPr>
    <w:rPr>
      <w:rFonts w:eastAsia="Arial" w:cs="Arial"/>
      <w:bCs/>
      <w:sz w:val="22"/>
      <w:szCs w:val="22"/>
      <w:lang w:val="en-ZA" w:eastAsia="en-ZA" w:bidi="en-ZA"/>
    </w:rPr>
  </w:style>
  <w:style w:type="paragraph" w:customStyle="1" w:styleId="Annex3a4">
    <w:name w:val="Annex 3 (a4)"/>
    <w:basedOn w:val="Heading4"/>
    <w:next w:val="Normal"/>
    <w:qFormat/>
    <w:rsid w:val="00820B00"/>
    <w:pPr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400"/>
        <w:tab w:val="left" w:pos="560"/>
        <w:tab w:val="left" w:pos="660"/>
        <w:tab w:val="left" w:pos="880"/>
        <w:tab w:val="num" w:pos="1080"/>
      </w:tabs>
      <w:ind w:left="1080" w:hanging="1080"/>
    </w:pPr>
    <w:rPr>
      <w:rFonts w:eastAsia="Arial" w:cs="Arial"/>
      <w:lang w:val="en-ZA" w:eastAsia="en-ZA" w:bidi="en-ZA"/>
    </w:rPr>
  </w:style>
  <w:style w:type="paragraph" w:customStyle="1" w:styleId="Annex4a5">
    <w:name w:val="Annex 4 (a5)"/>
    <w:basedOn w:val="Heading5"/>
    <w:next w:val="Normal"/>
    <w:qFormat/>
    <w:rsid w:val="00820B00"/>
    <w:pPr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400"/>
        <w:tab w:val="left" w:pos="560"/>
        <w:tab w:val="left" w:pos="660"/>
        <w:tab w:val="left" w:pos="880"/>
        <w:tab w:val="left" w:pos="940"/>
        <w:tab w:val="left" w:pos="1140"/>
        <w:tab w:val="num" w:pos="1304"/>
        <w:tab w:val="left" w:pos="1360"/>
      </w:tabs>
      <w:ind w:left="1304" w:hanging="1304"/>
    </w:pPr>
    <w:rPr>
      <w:rFonts w:eastAsia="Arial" w:cs="Arial"/>
      <w:lang w:val="en-ZA" w:eastAsia="en-ZA" w:bidi="en-ZA"/>
    </w:rPr>
  </w:style>
  <w:style w:type="paragraph" w:customStyle="1" w:styleId="Annex5a6">
    <w:name w:val="Annex 5 (a6)"/>
    <w:basedOn w:val="Heading6"/>
    <w:next w:val="Normal"/>
    <w:qFormat/>
    <w:rsid w:val="00820B00"/>
    <w:pPr>
      <w:numPr>
        <w:ilvl w:val="0"/>
        <w:numId w:val="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400"/>
        <w:tab w:val="left" w:pos="560"/>
        <w:tab w:val="left" w:pos="660"/>
        <w:tab w:val="left" w:pos="880"/>
        <w:tab w:val="left" w:pos="940"/>
        <w:tab w:val="left" w:pos="1140"/>
        <w:tab w:val="left" w:pos="1360"/>
        <w:tab w:val="num" w:pos="1531"/>
      </w:tabs>
      <w:ind w:left="1531" w:hanging="1531"/>
    </w:pPr>
    <w:rPr>
      <w:rFonts w:eastAsia="Arial" w:cs="Arial"/>
      <w:lang w:val="en-ZA" w:eastAsia="en-ZA" w:bidi="en-ZA"/>
    </w:rPr>
  </w:style>
  <w:style w:type="paragraph" w:customStyle="1" w:styleId="BibliographyTitlezzBiblio">
    <w:name w:val="Bibliography Title (zzBiblio)"/>
    <w:basedOn w:val="Normal"/>
    <w:next w:val="Bibliography2"/>
    <w:qFormat/>
    <w:rsid w:val="00820B00"/>
    <w:pPr>
      <w:pageBreakBefore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760" w:line="310" w:lineRule="exact"/>
      <w:jc w:val="center"/>
    </w:pPr>
    <w:rPr>
      <w:rFonts w:eastAsia="Arial" w:cs="Arial"/>
      <w:b/>
      <w:sz w:val="28"/>
      <w:lang w:val="en-ZA" w:eastAsia="en-ZA" w:bidi="en-ZA"/>
    </w:rPr>
  </w:style>
  <w:style w:type="paragraph" w:customStyle="1" w:styleId="ContentsTitlezzContents">
    <w:name w:val="Contents Title (zzContents)"/>
    <w:basedOn w:val="Introduction"/>
    <w:next w:val="TOC1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360"/>
      <w:jc w:val="center"/>
    </w:pPr>
    <w:rPr>
      <w:rFonts w:eastAsia="Arial" w:cs="Arial"/>
      <w:szCs w:val="28"/>
      <w:lang w:val="en-ZA" w:eastAsia="en-ZA" w:bidi="en-ZA"/>
    </w:rPr>
  </w:style>
  <w:style w:type="paragraph" w:customStyle="1" w:styleId="IndexTitlezzIndex">
    <w:name w:val="Index Title (zzIndex)"/>
    <w:basedOn w:val="BibliographyTitlezzBiblio"/>
    <w:next w:val="IndexHeading"/>
    <w:qFormat/>
    <w:rsid w:val="00820B00"/>
  </w:style>
  <w:style w:type="paragraph" w:customStyle="1" w:styleId="ISODocumentTitlezzSTDTitle">
    <w:name w:val="ISO Document Title (zzSTDTitle)"/>
    <w:basedOn w:val="Normal"/>
    <w:next w:val="Normal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uppressAutoHyphens/>
      <w:spacing w:before="400" w:after="760" w:line="350" w:lineRule="exact"/>
      <w:jc w:val="left"/>
    </w:pPr>
    <w:rPr>
      <w:rFonts w:eastAsia="Arial" w:cs="Arial"/>
      <w:b/>
      <w:color w:val="0000FF"/>
      <w:sz w:val="32"/>
      <w:lang w:val="en-ZA" w:eastAsia="en-ZA" w:bidi="en-ZA"/>
    </w:rPr>
  </w:style>
  <w:style w:type="paragraph" w:customStyle="1" w:styleId="TableText">
    <w:name w:val="Table_Text"/>
    <w:basedOn w:val="TableLegend"/>
    <w:qFormat/>
    <w:rsid w:val="00820B00"/>
    <w:pPr>
      <w:keepNext w:val="0"/>
      <w:keepLines/>
      <w:spacing w:before="100" w:after="100" w:line="190" w:lineRule="exact"/>
    </w:pPr>
  </w:style>
  <w:style w:type="paragraph" w:customStyle="1" w:styleId="TableLegend">
    <w:name w:val="Table_Legend"/>
    <w:basedOn w:val="Normal"/>
    <w:next w:val="Normal"/>
    <w:qFormat/>
    <w:rsid w:val="00820B00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454"/>
      </w:tabs>
      <w:spacing w:before="86" w:after="0" w:line="240" w:lineRule="auto"/>
    </w:pPr>
    <w:rPr>
      <w:rFonts w:ascii="Times New Roman" w:eastAsia="Times New Roman" w:hAnsi="Times New Roman" w:cs="CG Times"/>
      <w:sz w:val="18"/>
      <w:lang w:eastAsia="en-US"/>
    </w:rPr>
  </w:style>
  <w:style w:type="paragraph" w:customStyle="1" w:styleId="MIBdefs">
    <w:name w:val="MIBdefs"/>
    <w:basedOn w:val="zzCover"/>
    <w:qFormat/>
    <w:rsid w:val="00820B00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09"/>
        <w:tab w:val="left" w:pos="992"/>
        <w:tab w:val="left" w:pos="1276"/>
        <w:tab w:val="left" w:pos="1559"/>
        <w:tab w:val="left" w:pos="1843"/>
        <w:tab w:val="left" w:pos="2126"/>
      </w:tabs>
      <w:spacing w:after="240"/>
      <w:ind w:firstLine="397"/>
      <w:contextualSpacing/>
      <w:jc w:val="left"/>
    </w:pPr>
    <w:rPr>
      <w:rFonts w:eastAsia="Arial" w:cs="Arial"/>
      <w:b w:val="0"/>
      <w:color w:val="auto"/>
      <w:sz w:val="18"/>
      <w:szCs w:val="18"/>
      <w:lang w:val="en-ZA" w:eastAsia="en-ZA" w:bidi="en-ZA"/>
    </w:rPr>
  </w:style>
  <w:style w:type="paragraph" w:customStyle="1" w:styleId="Note1">
    <w:name w:val="Note 1"/>
    <w:basedOn w:val="Normal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60" w:after="0" w:line="199" w:lineRule="exact"/>
      <w:ind w:left="284"/>
    </w:pPr>
    <w:rPr>
      <w:rFonts w:ascii="Times New Roman" w:eastAsia="Times New Roman" w:hAnsi="Times New Roman" w:cs="CG Times"/>
      <w:sz w:val="18"/>
      <w:lang w:eastAsia="en-US"/>
    </w:rPr>
  </w:style>
  <w:style w:type="paragraph" w:customStyle="1" w:styleId="BNF">
    <w:name w:val="BNF"/>
    <w:basedOn w:val="Normal"/>
    <w:next w:val="BNFContinue"/>
    <w:qFormat/>
    <w:rsid w:val="00820B00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94"/>
        <w:tab w:val="left" w:pos="1191"/>
        <w:tab w:val="left" w:pos="1587"/>
        <w:tab w:val="left" w:pos="1984"/>
      </w:tabs>
      <w:spacing w:before="136" w:after="0" w:line="240" w:lineRule="auto"/>
      <w:ind w:left="1191" w:hanging="397"/>
      <w:jc w:val="left"/>
    </w:pPr>
    <w:rPr>
      <w:rFonts w:ascii="Times New Roman" w:eastAsia="Times New Roman" w:hAnsi="Times New Roman" w:cs="CG Times"/>
      <w:b/>
      <w:noProof/>
      <w:lang w:val="en-ZA" w:eastAsia="en-ZA"/>
    </w:rPr>
  </w:style>
  <w:style w:type="paragraph" w:customStyle="1" w:styleId="BNFContinue">
    <w:name w:val="BNF Continue"/>
    <w:basedOn w:val="Normal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94"/>
        <w:tab w:val="left" w:pos="1191"/>
        <w:tab w:val="left" w:pos="1587"/>
        <w:tab w:val="left" w:pos="1984"/>
      </w:tabs>
      <w:spacing w:after="0" w:line="240" w:lineRule="auto"/>
      <w:ind w:left="1587" w:hanging="397"/>
      <w:jc w:val="left"/>
    </w:pPr>
    <w:rPr>
      <w:rFonts w:ascii="Times New Roman" w:eastAsia="Times New Roman" w:hAnsi="Times New Roman" w:cs="CG Times"/>
      <w:b/>
      <w:noProof/>
      <w:lang w:val="en-ZA" w:eastAsia="en-ZA"/>
    </w:rPr>
  </w:style>
  <w:style w:type="paragraph" w:customStyle="1" w:styleId="Note3">
    <w:name w:val="Note 3"/>
    <w:basedOn w:val="Note1"/>
    <w:qFormat/>
    <w:rsid w:val="00820B00"/>
    <w:pPr>
      <w:ind w:left="1474"/>
    </w:pPr>
  </w:style>
  <w:style w:type="paragraph" w:customStyle="1" w:styleId="Equation">
    <w:name w:val="Equation"/>
    <w:basedOn w:val="Normal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94"/>
        <w:tab w:val="left" w:pos="1588"/>
        <w:tab w:val="center" w:pos="4849"/>
        <w:tab w:val="right" w:pos="9696"/>
      </w:tabs>
      <w:spacing w:before="193" w:line="240" w:lineRule="auto"/>
      <w:jc w:val="left"/>
    </w:pPr>
    <w:rPr>
      <w:rFonts w:ascii="Times New Roman" w:eastAsia="Times New Roman" w:hAnsi="Times New Roman" w:cs="CG Times"/>
      <w:lang w:eastAsia="en-US"/>
    </w:rPr>
  </w:style>
  <w:style w:type="paragraph" w:customStyle="1" w:styleId="ASN1Italic">
    <w:name w:val="ASN.1 Italic"/>
    <w:basedOn w:val="ASN1"/>
    <w:qFormat/>
    <w:rsid w:val="00820B00"/>
    <w:pPr>
      <w:keepNext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lear" w:pos="1400"/>
        <w:tab w:val="clear" w:pos="2007"/>
        <w:tab w:val="clear" w:pos="2614"/>
        <w:tab w:val="clear" w:pos="3220"/>
        <w:tab w:val="clear" w:pos="3827"/>
        <w:tab w:val="clear" w:pos="4433"/>
        <w:tab w:val="clear" w:pos="5040"/>
        <w:tab w:val="clear" w:pos="564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  <w:tab w:val="left" w:pos="4366"/>
        <w:tab w:val="left" w:pos="4763"/>
        <w:tab w:val="left" w:pos="5160"/>
        <w:tab w:val="left" w:pos="5557"/>
        <w:tab w:val="left" w:pos="5954"/>
        <w:tab w:val="left" w:pos="6350"/>
        <w:tab w:val="right" w:pos="9728"/>
      </w:tabs>
      <w:suppressAutoHyphens w:val="0"/>
      <w:spacing w:before="0"/>
      <w:ind w:left="0"/>
    </w:pPr>
    <w:rPr>
      <w:rFonts w:ascii="Times New Roman" w:hAnsi="Times New Roman" w:cs="CG Times"/>
      <w:b w:val="0"/>
      <w:i/>
      <w:noProof w:val="0"/>
      <w:spacing w:val="0"/>
      <w:sz w:val="20"/>
      <w:szCs w:val="20"/>
    </w:rPr>
  </w:style>
  <w:style w:type="paragraph" w:customStyle="1" w:styleId="TableTitle0">
    <w:name w:val="Table_Title"/>
    <w:basedOn w:val="Normal"/>
    <w:next w:val="Blanc"/>
    <w:qFormat/>
    <w:rsid w:val="00820B00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94"/>
        <w:tab w:val="left" w:pos="1191"/>
        <w:tab w:val="left" w:pos="1588"/>
        <w:tab w:val="left" w:pos="1985"/>
        <w:tab w:val="right" w:pos="8504"/>
      </w:tabs>
      <w:spacing w:before="240" w:after="113" w:line="240" w:lineRule="auto"/>
      <w:jc w:val="center"/>
    </w:pPr>
    <w:rPr>
      <w:rFonts w:ascii="Times New Roman" w:eastAsia="Times New Roman" w:hAnsi="Times New Roman" w:cs="CG Times"/>
      <w:b/>
      <w:lang w:eastAsia="en-US"/>
    </w:rPr>
  </w:style>
  <w:style w:type="paragraph" w:customStyle="1" w:styleId="Blanc">
    <w:name w:val="Blanc"/>
    <w:basedOn w:val="TableTitle0"/>
    <w:next w:val="TableText"/>
    <w:qFormat/>
    <w:rsid w:val="00820B00"/>
    <w:pPr>
      <w:spacing w:after="57" w:line="100" w:lineRule="exact"/>
    </w:pPr>
    <w:rPr>
      <w:sz w:val="8"/>
      <w:lang w:val="en-US"/>
    </w:rPr>
  </w:style>
  <w:style w:type="paragraph" w:customStyle="1" w:styleId="enumlev2">
    <w:name w:val="enumlev2"/>
    <w:basedOn w:val="enumlev1"/>
    <w:qFormat/>
    <w:rsid w:val="00820B0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lear" w:pos="1587"/>
        <w:tab w:val="clear" w:pos="1984"/>
        <w:tab w:val="left" w:pos="1588"/>
        <w:tab w:val="left" w:pos="1985"/>
        <w:tab w:val="right" w:pos="8504"/>
      </w:tabs>
      <w:ind w:left="1588"/>
    </w:pPr>
    <w:rPr>
      <w:rFonts w:cs="CG Times"/>
      <w:szCs w:val="20"/>
    </w:rPr>
  </w:style>
  <w:style w:type="paragraph" w:customStyle="1" w:styleId="Annex6">
    <w:name w:val="Annex 6"/>
    <w:basedOn w:val="Annex5a6"/>
    <w:next w:val="Normal"/>
    <w:qFormat/>
    <w:rsid w:val="00820B00"/>
    <w:pPr>
      <w:tabs>
        <w:tab w:val="clear" w:pos="1531"/>
        <w:tab w:val="num" w:pos="1757"/>
      </w:tabs>
      <w:ind w:left="1757" w:hanging="1757"/>
      <w:outlineLvl w:val="6"/>
    </w:pPr>
    <w:rPr>
      <w:bCs/>
    </w:rPr>
  </w:style>
  <w:style w:type="character" w:customStyle="1" w:styleId="Heading2Char">
    <w:name w:val="Heading 2 Char"/>
    <w:basedOn w:val="DefaultParagraphFont"/>
    <w:link w:val="Heading2"/>
    <w:rsid w:val="002C17B6"/>
    <w:rPr>
      <w:rFonts w:ascii="Arial" w:hAnsi="Arial"/>
      <w:b/>
      <w:sz w:val="22"/>
      <w:lang w:val="en-GB" w:eastAsia="ja-JP"/>
    </w:rPr>
  </w:style>
  <w:style w:type="character" w:customStyle="1" w:styleId="Heading3Char">
    <w:name w:val="Heading 3 Char"/>
    <w:basedOn w:val="DefaultParagraphFont"/>
    <w:link w:val="Heading3"/>
    <w:rsid w:val="00F32543"/>
    <w:rPr>
      <w:rFonts w:ascii="Arial" w:hAnsi="Arial"/>
      <w:b/>
      <w:sz w:val="20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5F1096"/>
    <w:rPr>
      <w:rFonts w:ascii="Arial" w:hAnsi="Arial"/>
      <w:b/>
      <w:sz w:val="20"/>
      <w:lang w:val="en-GB" w:eastAsia="ja-JP"/>
    </w:rPr>
  </w:style>
  <w:style w:type="paragraph" w:customStyle="1" w:styleId="FigureGraphic">
    <w:name w:val="Figure Graphic"/>
    <w:basedOn w:val="Normal"/>
    <w:link w:val="FigureGraphicChar"/>
    <w:rsid w:val="006C252C"/>
    <w:pPr>
      <w:spacing w:before="240" w:after="120" w:line="240" w:lineRule="atLeast"/>
      <w:jc w:val="center"/>
    </w:pPr>
    <w:rPr>
      <w:rFonts w:ascii="Cambria" w:eastAsia="Calibri" w:hAnsi="Cambria"/>
      <w:szCs w:val="22"/>
      <w:lang w:eastAsia="en-US"/>
    </w:rPr>
  </w:style>
  <w:style w:type="paragraph" w:customStyle="1" w:styleId="Figurenote">
    <w:name w:val="Figure note"/>
    <w:basedOn w:val="Normal"/>
    <w:rsid w:val="006C252C"/>
    <w:pPr>
      <w:tabs>
        <w:tab w:val="left" w:pos="965"/>
      </w:tabs>
      <w:spacing w:line="220" w:lineRule="atLeast"/>
    </w:pPr>
    <w:rPr>
      <w:rFonts w:ascii="Cambria" w:eastAsia="Calibri" w:hAnsi="Cambria"/>
      <w:sz w:val="20"/>
      <w:szCs w:val="22"/>
      <w:lang w:eastAsia="en-US"/>
    </w:rPr>
  </w:style>
  <w:style w:type="character" w:customStyle="1" w:styleId="FigureGraphicChar">
    <w:name w:val="Figure Graphic Char"/>
    <w:basedOn w:val="DefaultParagraphFont"/>
    <w:link w:val="FigureGraphic"/>
    <w:rsid w:val="006C252C"/>
    <w:rPr>
      <w:rFonts w:ascii="Cambria" w:eastAsia="Calibri" w:hAnsi="Cambria"/>
      <w:sz w:val="22"/>
      <w:szCs w:val="22"/>
      <w:lang w:val="en-GB"/>
    </w:rPr>
  </w:style>
  <w:style w:type="character" w:customStyle="1" w:styleId="apple-converted-space">
    <w:name w:val="apple-converted-space"/>
    <w:basedOn w:val="DefaultParagraphFont"/>
    <w:rsid w:val="00C90A7C"/>
  </w:style>
  <w:style w:type="character" w:customStyle="1" w:styleId="bcp14">
    <w:name w:val="bcp14"/>
    <w:basedOn w:val="DefaultParagraphFont"/>
    <w:rsid w:val="00C90A7C"/>
  </w:style>
  <w:style w:type="numbering" w:customStyle="1" w:styleId="CurrentList1">
    <w:name w:val="Current List1"/>
    <w:uiPriority w:val="99"/>
    <w:rsid w:val="00233CB9"/>
    <w:pPr>
      <w:numPr>
        <w:numId w:val="71"/>
      </w:numPr>
    </w:pPr>
  </w:style>
  <w:style w:type="numbering" w:customStyle="1" w:styleId="CurrentList2">
    <w:name w:val="Current List2"/>
    <w:uiPriority w:val="99"/>
    <w:rsid w:val="00233CB9"/>
    <w:pPr>
      <w:numPr>
        <w:numId w:val="72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27C5F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022B52"/>
    <w:pPr>
      <w:numPr>
        <w:numId w:val="7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1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0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\AppData\Roaming\Microsoft\Templates\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50A31-00D2-AA4D-BB73-A38524C4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Std</Template>
  <TotalTime>0</TotalTime>
  <Pages>4</Pages>
  <Words>1049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afnor</Company>
  <LinksUpToDate>false</LinksUpToDate>
  <CharactersWithSpaces>6672</CharactersWithSpaces>
  <SharedDoc>false</SharedDoc>
  <HLinks>
    <vt:vector size="54" baseType="variant">
      <vt:variant>
        <vt:i4>2883608</vt:i4>
      </vt:variant>
      <vt:variant>
        <vt:i4>36127</vt:i4>
      </vt:variant>
      <vt:variant>
        <vt:i4>1025</vt:i4>
      </vt:variant>
      <vt:variant>
        <vt:i4>1</vt:i4>
      </vt:variant>
      <vt:variant>
        <vt:lpwstr>Fig3 ITSTICS Data Concept Framework</vt:lpwstr>
      </vt:variant>
      <vt:variant>
        <vt:lpwstr/>
      </vt:variant>
      <vt:variant>
        <vt:i4>6225958</vt:i4>
      </vt:variant>
      <vt:variant>
        <vt:i4>36317</vt:i4>
      </vt:variant>
      <vt:variant>
        <vt:i4>1026</vt:i4>
      </vt:variant>
      <vt:variant>
        <vt:i4>1</vt:i4>
      </vt:variant>
      <vt:variant>
        <vt:lpwstr>Fig4 ITSTICSinterfacedataconcepts</vt:lpwstr>
      </vt:variant>
      <vt:variant>
        <vt:lpwstr/>
      </vt:variant>
      <vt:variant>
        <vt:i4>6029371</vt:i4>
      </vt:variant>
      <vt:variant>
        <vt:i4>36502</vt:i4>
      </vt:variant>
      <vt:variant>
        <vt:i4>1027</vt:i4>
      </vt:variant>
      <vt:variant>
        <vt:i4>1</vt:i4>
      </vt:variant>
      <vt:variant>
        <vt:lpwstr>Fig5 ITSModelDataConceptTypes</vt:lpwstr>
      </vt:variant>
      <vt:variant>
        <vt:lpwstr/>
      </vt:variant>
      <vt:variant>
        <vt:i4>3407941</vt:i4>
      </vt:variant>
      <vt:variant>
        <vt:i4>59370</vt:i4>
      </vt:variant>
      <vt:variant>
        <vt:i4>1028</vt:i4>
      </vt:variant>
      <vt:variant>
        <vt:i4>1</vt:i4>
      </vt:variant>
      <vt:variant>
        <vt:lpwstr>FigB1 Metarelationships</vt:lpwstr>
      </vt:variant>
      <vt:variant>
        <vt:lpwstr/>
      </vt:variant>
      <vt:variant>
        <vt:i4>5898279</vt:i4>
      </vt:variant>
      <vt:variant>
        <vt:i4>116837</vt:i4>
      </vt:variant>
      <vt:variant>
        <vt:i4>1029</vt:i4>
      </vt:variant>
      <vt:variant>
        <vt:i4>1</vt:i4>
      </vt:variant>
      <vt:variant>
        <vt:lpwstr>FigE1 SimpleModel</vt:lpwstr>
      </vt:variant>
      <vt:variant>
        <vt:lpwstr/>
      </vt:variant>
      <vt:variant>
        <vt:i4>5439567</vt:i4>
      </vt:variant>
      <vt:variant>
        <vt:i4>119108</vt:i4>
      </vt:variant>
      <vt:variant>
        <vt:i4>1030</vt:i4>
      </vt:variant>
      <vt:variant>
        <vt:i4>1</vt:i4>
      </vt:variant>
      <vt:variant>
        <vt:lpwstr>FigE2 ComprehensiveModel</vt:lpwstr>
      </vt:variant>
      <vt:variant>
        <vt:lpwstr/>
      </vt:variant>
      <vt:variant>
        <vt:i4>4325409</vt:i4>
      </vt:variant>
      <vt:variant>
        <vt:i4>121034</vt:i4>
      </vt:variant>
      <vt:variant>
        <vt:i4>1031</vt:i4>
      </vt:variant>
      <vt:variant>
        <vt:i4>1</vt:i4>
      </vt:variant>
      <vt:variant>
        <vt:lpwstr>FigE3 ImplementationModel</vt:lpwstr>
      </vt:variant>
      <vt:variant>
        <vt:lpwstr/>
      </vt:variant>
      <vt:variant>
        <vt:i4>5177377</vt:i4>
      </vt:variant>
      <vt:variant>
        <vt:i4>123187</vt:i4>
      </vt:variant>
      <vt:variant>
        <vt:i4>1032</vt:i4>
      </vt:variant>
      <vt:variant>
        <vt:i4>1</vt:i4>
      </vt:variant>
      <vt:variant>
        <vt:lpwstr>FigE4 UseCase</vt:lpwstr>
      </vt:variant>
      <vt:variant>
        <vt:lpwstr/>
      </vt:variant>
      <vt:variant>
        <vt:i4>5767217</vt:i4>
      </vt:variant>
      <vt:variant>
        <vt:i4>125883</vt:i4>
      </vt:variant>
      <vt:variant>
        <vt:i4>1033</vt:i4>
      </vt:variant>
      <vt:variant>
        <vt:i4>1</vt:i4>
      </vt:variant>
      <vt:variant>
        <vt:lpwstr>FigE5 InteractionDiag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</dc:creator>
  <cp:keywords/>
  <dc:description/>
  <cp:lastModifiedBy>Jennifer Collins</cp:lastModifiedBy>
  <cp:revision>2</cp:revision>
  <cp:lastPrinted>2014-10-16T21:44:00Z</cp:lastPrinted>
  <dcterms:created xsi:type="dcterms:W3CDTF">2024-02-21T17:31:00Z</dcterms:created>
  <dcterms:modified xsi:type="dcterms:W3CDTF">2024-02-21T17:31:00Z</dcterms:modified>
</cp:coreProperties>
</file>